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01E42A" w14:textId="7F038CA4" w:rsidR="00FE439B" w:rsidRPr="00DB6DC4" w:rsidRDefault="00FE439B" w:rsidP="00DB6DC4">
      <w:pPr>
        <w:pStyle w:val="Nzevsmlouvy"/>
      </w:pPr>
      <w:r w:rsidRPr="00DB6DC4">
        <w:t>SMLOUVA O DÍLO</w:t>
      </w:r>
    </w:p>
    <w:p w14:paraId="76D3D67C" w14:textId="77777777" w:rsidR="00AF23A5" w:rsidRPr="00F975B6" w:rsidRDefault="00AF23A5" w:rsidP="00FE439B">
      <w:pPr>
        <w:pStyle w:val="TextnormlnPVL"/>
        <w:rPr>
          <w:lang w:val="cs-CZ"/>
        </w:rPr>
      </w:pPr>
    </w:p>
    <w:p w14:paraId="09DBCEFB" w14:textId="77777777" w:rsidR="00FE439B" w:rsidRDefault="00FE439B" w:rsidP="00FE439B">
      <w:pPr>
        <w:pStyle w:val="TextnormlnPVL"/>
      </w:pPr>
      <w:r>
        <w:t xml:space="preserve">uzavřená v souladu s § </w:t>
      </w:r>
      <w:smartTag w:uri="urn:schemas-microsoft-com:office:smarttags" w:element="metricconverter">
        <w:smartTagPr>
          <w:attr w:name="ProductID" w:val="2586 a"/>
        </w:smartTagPr>
        <w:r>
          <w:t>2586 a</w:t>
        </w:r>
      </w:smartTag>
      <w:r>
        <w:t xml:space="preserve"> násl. zákona č. 89/2012 Sb., občanský zákoník, ve znění pozdějších předpisů (dále jen </w:t>
      </w:r>
      <w:r w:rsidRPr="002766BC">
        <w:t>„OZ“),</w:t>
      </w:r>
      <w:r>
        <w:t xml:space="preserve"> (dále jen </w:t>
      </w:r>
      <w:r w:rsidRPr="00097CC1">
        <w:t>„smlouva“</w:t>
      </w:r>
      <w:r>
        <w:t>)</w:t>
      </w:r>
    </w:p>
    <w:p w14:paraId="37D8484F" w14:textId="77777777" w:rsidR="00AF23A5" w:rsidRPr="00AF23A5" w:rsidRDefault="00AF23A5" w:rsidP="00FE439B">
      <w:pPr>
        <w:pStyle w:val="TextnormlnPVL"/>
        <w:rPr>
          <w:b/>
          <w:lang w:val="cs-CZ"/>
        </w:rPr>
      </w:pPr>
    </w:p>
    <w:p w14:paraId="788E8748" w14:textId="77777777" w:rsidR="00D23881" w:rsidRDefault="00D23881" w:rsidP="00D23881">
      <w:pPr>
        <w:pStyle w:val="TextnormlnPVL"/>
        <w:rPr>
          <w:b/>
        </w:rPr>
      </w:pPr>
      <w:r>
        <w:rPr>
          <w:b/>
        </w:rPr>
        <w:t>Číslo smlouvy objednatele:</w:t>
      </w:r>
      <w:r>
        <w:rPr>
          <w:b/>
        </w:rPr>
        <w:tab/>
      </w:r>
      <w:r w:rsidRPr="0090572D">
        <w:rPr>
          <w:rFonts w:cs="Arial"/>
          <w:b/>
        </w:rPr>
        <w:t>[</w:t>
      </w:r>
      <w:r>
        <w:rPr>
          <w:rFonts w:cs="Arial"/>
          <w:b/>
          <w:lang w:val="cs-CZ"/>
        </w:rPr>
        <w:t>BUDE DOPLNĚNO PŘED PODPISEM</w:t>
      </w:r>
      <w:r w:rsidRPr="0090572D">
        <w:rPr>
          <w:rFonts w:cs="Arial"/>
          <w:b/>
        </w:rPr>
        <w:t>]</w:t>
      </w:r>
    </w:p>
    <w:p w14:paraId="0EE8C58D" w14:textId="77777777" w:rsidR="00D23881" w:rsidRDefault="00D23881" w:rsidP="00D23881">
      <w:pPr>
        <w:pStyle w:val="TextnormlnPVL"/>
        <w:rPr>
          <w:b/>
          <w:shd w:val="clear" w:color="auto" w:fill="FFFF00"/>
        </w:rPr>
      </w:pPr>
      <w:r>
        <w:rPr>
          <w:b/>
        </w:rPr>
        <w:t>Číslo smlouvy zhotovitele:</w:t>
      </w:r>
      <w:r>
        <w:rPr>
          <w:b/>
        </w:rPr>
        <w:tab/>
      </w:r>
      <w:r>
        <w:rPr>
          <w:b/>
        </w:rPr>
        <w:tab/>
      </w:r>
      <w:r w:rsidRPr="006F4337">
        <w:rPr>
          <w:rFonts w:cs="Arial"/>
          <w:b/>
        </w:rPr>
        <w:t>[</w:t>
      </w:r>
      <w:r>
        <w:rPr>
          <w:rFonts w:cs="Arial"/>
          <w:b/>
          <w:lang w:val="cs-CZ"/>
        </w:rPr>
        <w:t>BUDE DOPLNĚNO PŘED PODPISEM</w:t>
      </w:r>
      <w:r w:rsidRPr="006F4337">
        <w:rPr>
          <w:rFonts w:cs="Arial"/>
          <w:b/>
        </w:rPr>
        <w:t>]</w:t>
      </w:r>
    </w:p>
    <w:p w14:paraId="7F5AE2E0" w14:textId="77777777" w:rsidR="00AF23A5" w:rsidRPr="00AF23A5" w:rsidRDefault="00AF23A5" w:rsidP="00FE439B">
      <w:pPr>
        <w:pStyle w:val="TextnormlnPVL"/>
        <w:rPr>
          <w:b/>
          <w:u w:val="single"/>
          <w:lang w:val="cs-CZ"/>
        </w:rPr>
      </w:pPr>
    </w:p>
    <w:p w14:paraId="2CBA5354" w14:textId="77777777" w:rsidR="00FE439B" w:rsidRDefault="00FE439B" w:rsidP="00FE439B">
      <w:pPr>
        <w:pStyle w:val="TextnormlnPVL"/>
        <w:rPr>
          <w:b/>
          <w:sz w:val="24"/>
        </w:rPr>
      </w:pPr>
      <w:r>
        <w:rPr>
          <w:b/>
          <w:sz w:val="24"/>
          <w:u w:val="single"/>
        </w:rPr>
        <w:t>Smluvní strany</w:t>
      </w:r>
      <w:r>
        <w:rPr>
          <w:b/>
          <w:sz w:val="24"/>
        </w:rPr>
        <w:t>:</w:t>
      </w:r>
    </w:p>
    <w:p w14:paraId="3293D0FC" w14:textId="77777777" w:rsidR="001F3215" w:rsidRDefault="001F3215" w:rsidP="001F3215">
      <w:pPr>
        <w:pStyle w:val="TextnormlnPVL"/>
        <w:rPr>
          <w:b/>
          <w:sz w:val="24"/>
        </w:rPr>
      </w:pPr>
    </w:p>
    <w:p w14:paraId="6BC52E82" w14:textId="77777777" w:rsidR="001F3215" w:rsidRDefault="001F3215" w:rsidP="001F3215">
      <w:pPr>
        <w:pStyle w:val="Smluvnstrananzev"/>
      </w:pPr>
      <w:r>
        <w:t>objednatel:</w:t>
      </w:r>
      <w:r>
        <w:tab/>
        <w:t>Povodí Vltavy, státní podnik</w:t>
      </w:r>
    </w:p>
    <w:p w14:paraId="06961EB3" w14:textId="77777777" w:rsidR="001F3215" w:rsidRPr="00131DA1" w:rsidRDefault="001F3215" w:rsidP="001F3215">
      <w:pPr>
        <w:pStyle w:val="Identifikacesmluvnstrany"/>
        <w:rPr>
          <w:lang w:val="cs-CZ"/>
        </w:rPr>
      </w:pPr>
      <w:r>
        <w:t>sídlo:</w:t>
      </w:r>
      <w:r>
        <w:tab/>
        <w:t xml:space="preserve">Holečkova </w:t>
      </w:r>
      <w:r>
        <w:rPr>
          <w:lang w:val="cs-CZ"/>
        </w:rPr>
        <w:t>3178/</w:t>
      </w:r>
      <w:r>
        <w:t xml:space="preserve">8, </w:t>
      </w:r>
      <w:r>
        <w:rPr>
          <w:lang w:val="cs-CZ"/>
        </w:rPr>
        <w:t xml:space="preserve">Smíchov, 150 00 </w:t>
      </w:r>
      <w:r>
        <w:t>Praha 5</w:t>
      </w:r>
    </w:p>
    <w:p w14:paraId="48247B0A" w14:textId="77777777" w:rsidR="001F3215" w:rsidRDefault="001F3215" w:rsidP="001F3215">
      <w:pPr>
        <w:pStyle w:val="Identifikacesmluvnstrany"/>
      </w:pPr>
      <w:r>
        <w:t>statutární orgán:</w:t>
      </w:r>
      <w:r>
        <w:tab/>
        <w:t>RNDr. Petr Kubala, generální ředitel</w:t>
      </w:r>
      <w:r>
        <w:tab/>
      </w:r>
    </w:p>
    <w:p w14:paraId="3A910972" w14:textId="77777777" w:rsidR="001F3215" w:rsidRDefault="001F3215" w:rsidP="001F3215">
      <w:pPr>
        <w:pStyle w:val="TextnormlnPVL"/>
      </w:pPr>
      <w:r>
        <w:t>oprávněn k podpisu smlouvy</w:t>
      </w:r>
    </w:p>
    <w:p w14:paraId="692439F2" w14:textId="6AC0A6FD" w:rsidR="001F3215" w:rsidRPr="00894F99" w:rsidRDefault="001F3215" w:rsidP="001F3215">
      <w:pPr>
        <w:pStyle w:val="Oprvnnkjednnapodpisusml"/>
        <w:rPr>
          <w:lang w:val="cs-CZ"/>
        </w:rPr>
      </w:pPr>
      <w:r w:rsidRPr="00B236E8">
        <w:t xml:space="preserve">a k jednání o věcech smluvních: </w:t>
      </w:r>
      <w:r w:rsidRPr="00B236E8">
        <w:tab/>
        <w:t xml:space="preserve">Ing. </w:t>
      </w:r>
      <w:r w:rsidR="00CE147A">
        <w:rPr>
          <w:lang w:val="cs-CZ"/>
        </w:rPr>
        <w:t>Jiří Friedel</w:t>
      </w:r>
      <w:r w:rsidRPr="00B236E8">
        <w:t>, ř</w:t>
      </w:r>
      <w:r>
        <w:t xml:space="preserve">editel </w:t>
      </w:r>
      <w:r>
        <w:rPr>
          <w:lang w:val="cs-CZ"/>
        </w:rPr>
        <w:t xml:space="preserve">závodu </w:t>
      </w:r>
      <w:r w:rsidR="00CE147A">
        <w:rPr>
          <w:lang w:val="cs-CZ"/>
        </w:rPr>
        <w:t>Dolní Vltava</w:t>
      </w:r>
    </w:p>
    <w:p w14:paraId="2DCFE975" w14:textId="585BDE7B" w:rsidR="001F3215" w:rsidRPr="00894F99" w:rsidRDefault="001F3215" w:rsidP="001F3215">
      <w:pPr>
        <w:pStyle w:val="Oprvnnkjednnapodpisusml"/>
        <w:rPr>
          <w:lang w:val="cs-CZ"/>
        </w:rPr>
      </w:pPr>
      <w:r>
        <w:t xml:space="preserve">oprávněn jednat o věcech technických: </w:t>
      </w:r>
      <w:r>
        <w:tab/>
      </w:r>
      <w:r>
        <w:rPr>
          <w:lang w:val="cs-CZ"/>
        </w:rPr>
        <w:t xml:space="preserve">Ing. </w:t>
      </w:r>
      <w:r w:rsidR="00CE147A">
        <w:rPr>
          <w:lang w:val="cs-CZ"/>
        </w:rPr>
        <w:t xml:space="preserve">Libor Peška, </w:t>
      </w:r>
      <w:r w:rsidR="00C3724E">
        <w:rPr>
          <w:lang w:val="cs-CZ"/>
        </w:rPr>
        <w:t>vedo</w:t>
      </w:r>
      <w:r w:rsidR="008D3B01">
        <w:rPr>
          <w:lang w:val="cs-CZ"/>
        </w:rPr>
        <w:t>ucí provozního střediska PS 5</w:t>
      </w:r>
    </w:p>
    <w:p w14:paraId="487CE4C9" w14:textId="412BEBDF" w:rsidR="00CE147A" w:rsidRDefault="00CE147A" w:rsidP="00DD4FF6">
      <w:pPr>
        <w:pStyle w:val="Oprvnnkjednnapodpisusml"/>
        <w:rPr>
          <w:lang w:val="cs-CZ"/>
        </w:rPr>
      </w:pPr>
      <w:r>
        <w:rPr>
          <w:lang w:val="cs-CZ"/>
        </w:rPr>
        <w:tab/>
        <w:t xml:space="preserve">Ing. Markéta Bártová, </w:t>
      </w:r>
      <w:r w:rsidR="00C3724E">
        <w:rPr>
          <w:lang w:val="cs-CZ"/>
        </w:rPr>
        <w:t>úsekový technik</w:t>
      </w:r>
    </w:p>
    <w:p w14:paraId="4DC9EE12" w14:textId="47D38811" w:rsidR="001F3215" w:rsidRDefault="001F3215" w:rsidP="00DD4FF6">
      <w:pPr>
        <w:pStyle w:val="Oprvnnkjednnapodpisusml"/>
      </w:pPr>
      <w:r>
        <w:t>IČO:</w:t>
      </w:r>
      <w:r>
        <w:tab/>
        <w:t>70889953</w:t>
      </w:r>
    </w:p>
    <w:p w14:paraId="56BEFE55" w14:textId="77777777" w:rsidR="001F3215" w:rsidRDefault="001F3215" w:rsidP="001F3215">
      <w:pPr>
        <w:pStyle w:val="Identifikacesmluvnstrany"/>
      </w:pPr>
      <w:r>
        <w:t>DIČ:</w:t>
      </w:r>
      <w:r>
        <w:tab/>
        <w:t>CZ70889953</w:t>
      </w:r>
    </w:p>
    <w:p w14:paraId="782FDBE4" w14:textId="77777777" w:rsidR="001F3215" w:rsidRDefault="001F3215" w:rsidP="001F3215">
      <w:pPr>
        <w:pStyle w:val="Identifikacesmluvnstrany"/>
      </w:pPr>
      <w:r>
        <w:t>bankovní spojení:</w:t>
      </w:r>
      <w:r>
        <w:tab/>
      </w:r>
      <w:proofErr w:type="spellStart"/>
      <w:r>
        <w:t>UniCredit</w:t>
      </w:r>
      <w:proofErr w:type="spellEnd"/>
      <w:r>
        <w:t xml:space="preserve"> Bank Czech Republic and Slovakia, a.s.</w:t>
      </w:r>
    </w:p>
    <w:p w14:paraId="5F13B1F0" w14:textId="77777777" w:rsidR="001F3215" w:rsidRDefault="001F3215" w:rsidP="001F3215">
      <w:pPr>
        <w:pStyle w:val="Identifikacesmluvnstrany"/>
      </w:pPr>
      <w:r>
        <w:t>číslo účtu:</w:t>
      </w:r>
      <w:r>
        <w:tab/>
        <w:t>1487015064/2700</w:t>
      </w:r>
    </w:p>
    <w:p w14:paraId="119E24A0" w14:textId="77777777" w:rsidR="001F3215" w:rsidRDefault="001F3215" w:rsidP="001F3215">
      <w:pPr>
        <w:pStyle w:val="Identifikacesmluvnstrany"/>
      </w:pPr>
      <w:r>
        <w:t>zápis v obchodním rejstříku:</w:t>
      </w:r>
      <w:r>
        <w:tab/>
        <w:t>Městský soud v Praze, oddíl A, vložka 43594</w:t>
      </w:r>
    </w:p>
    <w:p w14:paraId="7AEFB8D5" w14:textId="627C648D" w:rsidR="001F3215" w:rsidRDefault="001F3215" w:rsidP="001F3215">
      <w:pPr>
        <w:pStyle w:val="TextnormlnPVL"/>
        <w:rPr>
          <w:lang w:val="cs-CZ"/>
        </w:rPr>
      </w:pPr>
      <w:r>
        <w:t xml:space="preserve">tel.: </w:t>
      </w:r>
      <w:r w:rsidR="00C3724E">
        <w:rPr>
          <w:lang w:val="cs-CZ"/>
        </w:rPr>
        <w:t>257 099</w:t>
      </w:r>
      <w:r w:rsidR="008D3B01">
        <w:rPr>
          <w:lang w:val="cs-CZ"/>
        </w:rPr>
        <w:t> </w:t>
      </w:r>
      <w:r w:rsidR="00C3724E">
        <w:rPr>
          <w:lang w:val="cs-CZ"/>
        </w:rPr>
        <w:t>111</w:t>
      </w:r>
      <w:r w:rsidR="008D3B01">
        <w:rPr>
          <w:lang w:val="cs-CZ"/>
        </w:rPr>
        <w:tab/>
      </w:r>
      <w:r>
        <w:tab/>
      </w:r>
      <w:r>
        <w:tab/>
      </w:r>
      <w:r>
        <w:tab/>
        <w:t xml:space="preserve">e-mail: </w:t>
      </w:r>
      <w:hyperlink r:id="rId9" w:history="1">
        <w:r w:rsidR="008D3B01" w:rsidRPr="002A20F9">
          <w:rPr>
            <w:rStyle w:val="Hypertextovodkaz"/>
            <w:lang w:val="cs-CZ"/>
          </w:rPr>
          <w:t>pvl@pvl.cz</w:t>
        </w:r>
      </w:hyperlink>
    </w:p>
    <w:p w14:paraId="5992B1BF" w14:textId="77777777" w:rsidR="001F3215" w:rsidRDefault="001F3215" w:rsidP="001F3215">
      <w:pPr>
        <w:pStyle w:val="TextnormlnPVL"/>
      </w:pPr>
      <w:r>
        <w:t>(dále jen „objednatel“)</w:t>
      </w:r>
    </w:p>
    <w:p w14:paraId="77BAB67D" w14:textId="77777777" w:rsidR="00FE439B" w:rsidRDefault="00FE439B" w:rsidP="00FE439B">
      <w:pPr>
        <w:pStyle w:val="TextnormlnPVL"/>
        <w:rPr>
          <w:b/>
        </w:rPr>
      </w:pPr>
    </w:p>
    <w:p w14:paraId="50F7C861" w14:textId="77777777" w:rsidR="00FE439B" w:rsidRDefault="00FE439B" w:rsidP="00FE439B">
      <w:pPr>
        <w:pStyle w:val="TextnormlnPVL"/>
        <w:rPr>
          <w:b/>
        </w:rPr>
      </w:pPr>
      <w:r>
        <w:rPr>
          <w:b/>
        </w:rPr>
        <w:t>a</w:t>
      </w:r>
    </w:p>
    <w:p w14:paraId="4CCF0B87" w14:textId="77777777" w:rsidR="00FE439B" w:rsidRDefault="00FE439B" w:rsidP="00FE439B">
      <w:pPr>
        <w:pStyle w:val="TextnormlnPVL"/>
        <w:rPr>
          <w:b/>
        </w:rPr>
      </w:pPr>
    </w:p>
    <w:p w14:paraId="3DFA0F29" w14:textId="77777777" w:rsidR="00FE439B" w:rsidRDefault="00FE439B" w:rsidP="00FE439B">
      <w:pPr>
        <w:pStyle w:val="Smluvnstrananzev"/>
        <w:rPr>
          <w:shd w:val="clear" w:color="auto" w:fill="FFFF00"/>
        </w:rPr>
      </w:pPr>
      <w:r>
        <w:t>zhotovitel:</w:t>
      </w:r>
      <w:r>
        <w:tab/>
      </w:r>
      <w:r>
        <w:rPr>
          <w:shd w:val="clear" w:color="auto" w:fill="FFFF00"/>
        </w:rPr>
        <w:t>……………………………………….……</w:t>
      </w:r>
    </w:p>
    <w:p w14:paraId="3D247EEC" w14:textId="77777777" w:rsidR="00FE439B" w:rsidRDefault="00FE439B" w:rsidP="00FE439B">
      <w:pPr>
        <w:pStyle w:val="Identifikacesmluvnstrany"/>
        <w:rPr>
          <w:shd w:val="clear" w:color="auto" w:fill="FFFF00"/>
        </w:rPr>
      </w:pPr>
      <w:r>
        <w:t>sídlo:</w:t>
      </w:r>
      <w:r>
        <w:tab/>
      </w:r>
      <w:r>
        <w:rPr>
          <w:shd w:val="clear" w:color="auto" w:fill="FFFF00"/>
        </w:rPr>
        <w:t>………………………………….…………</w:t>
      </w:r>
    </w:p>
    <w:p w14:paraId="3C25F435" w14:textId="77777777" w:rsidR="00FE439B" w:rsidRDefault="00B236E8" w:rsidP="00B236E8">
      <w:pPr>
        <w:pStyle w:val="Oprvnnkjednnapodpisusml"/>
        <w:rPr>
          <w:b/>
          <w:sz w:val="24"/>
          <w:shd w:val="clear" w:color="auto" w:fill="FFFF00"/>
        </w:rPr>
      </w:pPr>
      <w:r>
        <w:t>oprávněn(i) k podpisu smlouvy:</w:t>
      </w:r>
      <w:r>
        <w:tab/>
      </w:r>
      <w:r w:rsidR="00FE439B" w:rsidRPr="00FE439B">
        <w:rPr>
          <w:sz w:val="24"/>
          <w:shd w:val="clear" w:color="auto" w:fill="FFFF00"/>
        </w:rPr>
        <w:t>…………………………………….………</w:t>
      </w:r>
    </w:p>
    <w:p w14:paraId="1716723E" w14:textId="77777777" w:rsidR="00FE439B" w:rsidRDefault="00FE439B" w:rsidP="00B236E8">
      <w:pPr>
        <w:pStyle w:val="Oprvnnkjednnapodpisusml"/>
        <w:rPr>
          <w:b/>
          <w:sz w:val="24"/>
          <w:shd w:val="clear" w:color="auto" w:fill="FFFF00"/>
        </w:rPr>
      </w:pPr>
      <w:r>
        <w:t>oprávněn</w:t>
      </w:r>
      <w:r w:rsidR="00B236E8">
        <w:t>(i) jednat o věcech smluvních:</w:t>
      </w:r>
      <w:r w:rsidR="00B236E8">
        <w:tab/>
      </w:r>
      <w:r w:rsidRPr="00FE439B">
        <w:rPr>
          <w:sz w:val="24"/>
          <w:shd w:val="clear" w:color="auto" w:fill="FFFF00"/>
        </w:rPr>
        <w:t>…………………………………….………</w:t>
      </w:r>
    </w:p>
    <w:p w14:paraId="532977F5" w14:textId="77777777" w:rsidR="00FE439B" w:rsidRDefault="00FE439B" w:rsidP="00B236E8">
      <w:pPr>
        <w:pStyle w:val="Oprvnnkjednnapodpisusml"/>
        <w:rPr>
          <w:b/>
          <w:sz w:val="24"/>
          <w:shd w:val="clear" w:color="auto" w:fill="FFFF00"/>
        </w:rPr>
      </w:pPr>
      <w:r>
        <w:t>oprávněn(i) jednat o věcech technických:</w:t>
      </w:r>
      <w:r w:rsidR="00B236E8">
        <w:tab/>
      </w:r>
      <w:r w:rsidRPr="00FE439B">
        <w:rPr>
          <w:sz w:val="24"/>
          <w:shd w:val="clear" w:color="auto" w:fill="FFFF00"/>
        </w:rPr>
        <w:t>………………..………</w:t>
      </w:r>
    </w:p>
    <w:p w14:paraId="78EBDE1F" w14:textId="77777777" w:rsidR="00FE439B" w:rsidRDefault="00FE439B" w:rsidP="00FE439B">
      <w:pPr>
        <w:pStyle w:val="Identifikacesmluvnstrany"/>
        <w:rPr>
          <w:shd w:val="clear" w:color="auto" w:fill="FFFF00"/>
        </w:rPr>
      </w:pPr>
      <w:r>
        <w:t>IČO:</w:t>
      </w:r>
      <w:r>
        <w:tab/>
      </w:r>
      <w:r>
        <w:rPr>
          <w:shd w:val="clear" w:color="auto" w:fill="FFFF00"/>
        </w:rPr>
        <w:t>……………………</w:t>
      </w:r>
    </w:p>
    <w:p w14:paraId="0BB54F97" w14:textId="77777777" w:rsidR="00FE439B" w:rsidRDefault="00FE439B" w:rsidP="00FE439B">
      <w:pPr>
        <w:pStyle w:val="Identifikacesmluvnstrany"/>
        <w:rPr>
          <w:shd w:val="clear" w:color="auto" w:fill="FFFF00"/>
        </w:rPr>
      </w:pPr>
      <w:r w:rsidRPr="00FE439B">
        <w:t>DIČ:</w:t>
      </w:r>
      <w:r>
        <w:rPr>
          <w:b/>
        </w:rPr>
        <w:t xml:space="preserve"> </w:t>
      </w:r>
      <w:r>
        <w:rPr>
          <w:b/>
        </w:rPr>
        <w:tab/>
      </w:r>
      <w:r>
        <w:rPr>
          <w:shd w:val="clear" w:color="auto" w:fill="FFFF00"/>
        </w:rPr>
        <w:t>……………………</w:t>
      </w:r>
    </w:p>
    <w:p w14:paraId="45BAFECA" w14:textId="77777777" w:rsidR="00FE439B" w:rsidRDefault="00FE439B" w:rsidP="00FE439B">
      <w:pPr>
        <w:pStyle w:val="Identifikacesmluvnstrany"/>
        <w:rPr>
          <w:b/>
          <w:sz w:val="24"/>
          <w:shd w:val="clear" w:color="auto" w:fill="FFFF00"/>
        </w:rPr>
      </w:pPr>
      <w:r>
        <w:t>bankovní spojení:</w:t>
      </w:r>
      <w:r>
        <w:tab/>
      </w:r>
      <w:r w:rsidRPr="00FE439B">
        <w:rPr>
          <w:sz w:val="24"/>
          <w:shd w:val="clear" w:color="auto" w:fill="FFFF00"/>
        </w:rPr>
        <w:t>……………………</w:t>
      </w:r>
    </w:p>
    <w:p w14:paraId="31CD684C" w14:textId="77777777" w:rsidR="00FE439B" w:rsidRDefault="00FE439B" w:rsidP="00FE439B">
      <w:pPr>
        <w:pStyle w:val="Identifikacesmluvnstrany"/>
        <w:rPr>
          <w:b/>
          <w:sz w:val="24"/>
          <w:shd w:val="clear" w:color="auto" w:fill="FFFF00"/>
        </w:rPr>
      </w:pPr>
      <w:r>
        <w:t>číslo účtu:</w:t>
      </w:r>
      <w:r>
        <w:tab/>
      </w:r>
      <w:r w:rsidRPr="00FE439B">
        <w:rPr>
          <w:sz w:val="24"/>
          <w:shd w:val="clear" w:color="auto" w:fill="FFFF00"/>
        </w:rPr>
        <w:t>……………………</w:t>
      </w:r>
    </w:p>
    <w:p w14:paraId="3026E814" w14:textId="77777777" w:rsidR="00FE439B" w:rsidRDefault="00FE439B" w:rsidP="00FE439B">
      <w:pPr>
        <w:pStyle w:val="Identifikacesmluvnstrany"/>
        <w:rPr>
          <w:b/>
          <w:sz w:val="24"/>
          <w:shd w:val="clear" w:color="auto" w:fill="FFFF00"/>
        </w:rPr>
      </w:pPr>
      <w:r>
        <w:t>zápis v obchodním rejstříku:</w:t>
      </w:r>
      <w:r>
        <w:tab/>
      </w:r>
      <w:r w:rsidRPr="00FE439B">
        <w:rPr>
          <w:sz w:val="24"/>
          <w:shd w:val="clear" w:color="auto" w:fill="FFFF00"/>
        </w:rPr>
        <w:t>………………………………………….……</w:t>
      </w:r>
    </w:p>
    <w:p w14:paraId="5FA21125" w14:textId="7587B3F2" w:rsidR="00FE439B" w:rsidRPr="00CE67CD" w:rsidRDefault="00FE439B" w:rsidP="00FE439B">
      <w:pPr>
        <w:pStyle w:val="TextnormlnPVL"/>
        <w:rPr>
          <w:rFonts w:cs="Arial"/>
          <w:lang w:val="cs-CZ"/>
        </w:rPr>
      </w:pPr>
      <w:r>
        <w:rPr>
          <w:rFonts w:cs="Arial"/>
        </w:rPr>
        <w:t xml:space="preserve">tel.: </w:t>
      </w:r>
      <w:r w:rsidR="00CE67CD" w:rsidRPr="00CE67CD">
        <w:rPr>
          <w:rFonts w:cs="Arial"/>
          <w:highlight w:val="yellow"/>
          <w:lang w:val="cs-CZ"/>
        </w:rPr>
        <w:t>……………….</w:t>
      </w:r>
      <w:r>
        <w:rPr>
          <w:rFonts w:cs="Arial"/>
        </w:rPr>
        <w:tab/>
      </w:r>
      <w:r>
        <w:rPr>
          <w:rFonts w:cs="Arial"/>
        </w:rPr>
        <w:tab/>
      </w:r>
      <w:r>
        <w:rPr>
          <w:rFonts w:cs="Arial"/>
        </w:rPr>
        <w:tab/>
      </w:r>
      <w:r>
        <w:rPr>
          <w:rFonts w:cs="Arial"/>
        </w:rPr>
        <w:tab/>
        <w:t>e-mail:</w:t>
      </w:r>
      <w:r w:rsidR="00CE67CD">
        <w:rPr>
          <w:rFonts w:cs="Arial"/>
          <w:lang w:val="cs-CZ"/>
        </w:rPr>
        <w:t xml:space="preserve"> </w:t>
      </w:r>
      <w:r w:rsidR="00CE67CD" w:rsidRPr="00CE67CD">
        <w:rPr>
          <w:rFonts w:cs="Arial"/>
          <w:highlight w:val="yellow"/>
          <w:lang w:val="cs-CZ"/>
        </w:rPr>
        <w:t>………………….</w:t>
      </w:r>
    </w:p>
    <w:p w14:paraId="67789606" w14:textId="77777777" w:rsidR="00FE439B" w:rsidRDefault="00FE439B" w:rsidP="00FE439B">
      <w:pPr>
        <w:pStyle w:val="TextnormlnPVL"/>
        <w:rPr>
          <w:rFonts w:cs="Arial"/>
        </w:rPr>
      </w:pPr>
      <w:r>
        <w:rPr>
          <w:rFonts w:cs="Arial"/>
        </w:rPr>
        <w:t>(dále jen „zhotovitel“)</w:t>
      </w:r>
    </w:p>
    <w:p w14:paraId="5CBEA5F5" w14:textId="77777777" w:rsidR="00AF23A5" w:rsidRDefault="00AF23A5" w:rsidP="00EF063A">
      <w:pPr>
        <w:pStyle w:val="Meziodstavce"/>
        <w:rPr>
          <w:lang w:val="cs-CZ"/>
        </w:rPr>
      </w:pPr>
    </w:p>
    <w:p w14:paraId="2CF73DF1" w14:textId="77777777" w:rsidR="00EF063A" w:rsidRPr="00EF063A" w:rsidRDefault="00EF063A" w:rsidP="00EF063A">
      <w:pPr>
        <w:pStyle w:val="lneksmlouvynadpisPVL"/>
      </w:pPr>
      <w:bookmarkStart w:id="0" w:name="_Ref473801745"/>
      <w:r w:rsidRPr="00EF063A">
        <w:t>Účel a předmět smlouvy</w:t>
      </w:r>
      <w:bookmarkEnd w:id="0"/>
    </w:p>
    <w:p w14:paraId="24100126" w14:textId="10BFD798" w:rsidR="00EF063A" w:rsidRPr="007E2E38" w:rsidRDefault="00EF063A" w:rsidP="00EF063A">
      <w:pPr>
        <w:pStyle w:val="lneksmlouvytextPVL"/>
      </w:pPr>
      <w:r w:rsidRPr="007E2E38">
        <w:t>Tato smlouva je uzavřena na základě výsledku řízení</w:t>
      </w:r>
      <w:r w:rsidR="00061AD2">
        <w:rPr>
          <w:lang w:val="cs-CZ"/>
        </w:rPr>
        <w:t xml:space="preserve"> pro veřejnou zakázku malého rozsahu v souladu s </w:t>
      </w:r>
      <w:r w:rsidR="00940BC2">
        <w:rPr>
          <w:lang w:val="cs-CZ"/>
        </w:rPr>
        <w:t xml:space="preserve">§§ 27 a 31 </w:t>
      </w:r>
      <w:r w:rsidR="00AC21F7">
        <w:rPr>
          <w:lang w:val="cs-CZ"/>
        </w:rPr>
        <w:t xml:space="preserve">zákona </w:t>
      </w:r>
      <w:r w:rsidRPr="007E2E38">
        <w:t>č.</w:t>
      </w:r>
      <w:r w:rsidR="00940BC2">
        <w:rPr>
          <w:lang w:val="cs-CZ"/>
        </w:rPr>
        <w:t> </w:t>
      </w:r>
      <w:r w:rsidRPr="007E2E38">
        <w:t>13</w:t>
      </w:r>
      <w:r>
        <w:t>4</w:t>
      </w:r>
      <w:r w:rsidRPr="007E2E38">
        <w:t>/20</w:t>
      </w:r>
      <w:r>
        <w:t>1</w:t>
      </w:r>
      <w:r w:rsidRPr="007E2E38">
        <w:t>6 Sb., o</w:t>
      </w:r>
      <w:r>
        <w:t xml:space="preserve"> zadávání </w:t>
      </w:r>
      <w:r w:rsidRPr="007E2E38">
        <w:t xml:space="preserve">veřejných </w:t>
      </w:r>
      <w:r w:rsidRPr="00642D4C">
        <w:t>zakáz</w:t>
      </w:r>
      <w:r>
        <w:t>e</w:t>
      </w:r>
      <w:r w:rsidRPr="00642D4C">
        <w:t>k</w:t>
      </w:r>
      <w:r w:rsidR="00417C38">
        <w:rPr>
          <w:lang w:val="cs-CZ"/>
        </w:rPr>
        <w:t xml:space="preserve">, </w:t>
      </w:r>
      <w:r w:rsidR="00916C1A">
        <w:rPr>
          <w:lang w:val="cs-CZ"/>
        </w:rPr>
        <w:t>ve znění pozdějších předpisů</w:t>
      </w:r>
      <w:r w:rsidRPr="00642D4C">
        <w:t xml:space="preserve"> (dále jen</w:t>
      </w:r>
      <w:r w:rsidR="00916C1A">
        <w:rPr>
          <w:lang w:val="cs-CZ"/>
        </w:rPr>
        <w:t xml:space="preserve"> „zákon o zadávání veřejných zakázek“ nebo</w:t>
      </w:r>
      <w:r w:rsidRPr="00642D4C">
        <w:t xml:space="preserve"> „</w:t>
      </w:r>
      <w:r>
        <w:t>Z</w:t>
      </w:r>
      <w:r w:rsidRPr="00642D4C">
        <w:t xml:space="preserve">ZVZ“) pro veřejnou zakázku </w:t>
      </w:r>
      <w:r>
        <w:t>s</w:t>
      </w:r>
      <w:r w:rsidR="00940BC2">
        <w:rPr>
          <w:lang w:val="cs-CZ"/>
        </w:rPr>
        <w:t> </w:t>
      </w:r>
      <w:r w:rsidRPr="00642D4C">
        <w:t xml:space="preserve">názvem </w:t>
      </w:r>
      <w:r w:rsidRPr="00F83C7E">
        <w:rPr>
          <w:b/>
        </w:rPr>
        <w:t>„</w:t>
      </w:r>
      <w:r w:rsidR="00CE147A">
        <w:rPr>
          <w:b/>
          <w:lang w:val="cs-CZ"/>
        </w:rPr>
        <w:t>VD Štěchovice – oprava spárování kamenného obkladu plavební komory</w:t>
      </w:r>
      <w:r w:rsidRPr="00F83C7E">
        <w:rPr>
          <w:b/>
        </w:rPr>
        <w:t>“</w:t>
      </w:r>
      <w:r w:rsidR="00061AD2">
        <w:rPr>
          <w:b/>
          <w:lang w:val="cs-CZ"/>
        </w:rPr>
        <w:t xml:space="preserve"> </w:t>
      </w:r>
      <w:r w:rsidR="00061AD2" w:rsidRPr="00061AD2">
        <w:rPr>
          <w:lang w:val="cs-CZ"/>
        </w:rPr>
        <w:t>(dále jen „Veřejná zakázka“)</w:t>
      </w:r>
      <w:r w:rsidRPr="00061AD2">
        <w:t>,</w:t>
      </w:r>
      <w:r w:rsidRPr="0071541B">
        <w:t xml:space="preserve"> v</w:t>
      </w:r>
      <w:r w:rsidRPr="00642D4C">
        <w:t xml:space="preserve">e kterém byla nabídka zhotovitele vyhodnocena jako </w:t>
      </w:r>
      <w:r>
        <w:t xml:space="preserve">ekonomicky </w:t>
      </w:r>
      <w:r w:rsidRPr="00642D4C">
        <w:t>nejv</w:t>
      </w:r>
      <w:r>
        <w:t>ý</w:t>
      </w:r>
      <w:r w:rsidRPr="00642D4C">
        <w:t>hodnější</w:t>
      </w:r>
      <w:r w:rsidRPr="007E2E38">
        <w:t xml:space="preserve">. </w:t>
      </w:r>
    </w:p>
    <w:p w14:paraId="459266F9" w14:textId="77777777" w:rsidR="00F975B6" w:rsidRPr="00F975B6" w:rsidRDefault="00F975B6" w:rsidP="00EF063A">
      <w:pPr>
        <w:pStyle w:val="Meziodstavce"/>
        <w:rPr>
          <w:lang w:val="cs-CZ"/>
        </w:rPr>
      </w:pPr>
    </w:p>
    <w:p w14:paraId="28003055" w14:textId="42A46510" w:rsidR="00D41A46" w:rsidRPr="00D41A46" w:rsidRDefault="00D41A46" w:rsidP="00EF063A">
      <w:pPr>
        <w:pStyle w:val="lneksmlouvytextPVL"/>
      </w:pPr>
      <w:r w:rsidRPr="00273A25">
        <w:t>Předmětem této smlouvy je závazek zhotovitele na svůj náklad a nebezpečí</w:t>
      </w:r>
      <w:r>
        <w:t>,</w:t>
      </w:r>
      <w:r w:rsidRPr="00273A25">
        <w:t xml:space="preserve"> s vynaložením veškeré </w:t>
      </w:r>
      <w:r w:rsidRPr="00642D4C">
        <w:t xml:space="preserve">odborné péče, využitím svých zvláštních znalostí, odbornosti a pečlivosti, provést pro objednatele dílo - stavbu </w:t>
      </w:r>
      <w:r>
        <w:t>s</w:t>
      </w:r>
      <w:r w:rsidRPr="00642D4C">
        <w:t xml:space="preserve"> názvem </w:t>
      </w:r>
      <w:r w:rsidRPr="00F83C7E">
        <w:rPr>
          <w:b/>
        </w:rPr>
        <w:t>„</w:t>
      </w:r>
      <w:r w:rsidR="00CE147A">
        <w:rPr>
          <w:b/>
          <w:lang w:val="cs-CZ"/>
        </w:rPr>
        <w:t>VD Štěchovice – oprava spárování kamenného obkladu plavební komory</w:t>
      </w:r>
      <w:r w:rsidRPr="00F83C7E">
        <w:rPr>
          <w:b/>
        </w:rPr>
        <w:t>“.</w:t>
      </w:r>
    </w:p>
    <w:p w14:paraId="276333E6" w14:textId="77777777" w:rsidR="00D41A46" w:rsidRPr="00D41A46" w:rsidRDefault="00D41A46" w:rsidP="00D41A46">
      <w:pPr>
        <w:pStyle w:val="lneksmlouvytextPVL"/>
        <w:numPr>
          <w:ilvl w:val="0"/>
          <w:numId w:val="0"/>
        </w:numPr>
        <w:ind w:left="426"/>
      </w:pPr>
    </w:p>
    <w:p w14:paraId="26E95900" w14:textId="4903A943" w:rsidR="00EF063A" w:rsidRPr="00540F17" w:rsidRDefault="00EF063A" w:rsidP="00EF063A">
      <w:pPr>
        <w:pStyle w:val="lneksmlouvytextPVL"/>
      </w:pPr>
      <w:r>
        <w:t>Předmětem</w:t>
      </w:r>
      <w:r w:rsidRPr="009716CC">
        <w:t xml:space="preserve"> díla</w:t>
      </w:r>
      <w:r w:rsidRPr="009716CC">
        <w:rPr>
          <w:lang w:eastAsia="cs-CZ"/>
        </w:rPr>
        <w:t xml:space="preserve"> </w:t>
      </w:r>
      <w:r w:rsidRPr="00D84668">
        <w:t>je</w:t>
      </w:r>
      <w:r w:rsidR="00DF2B67" w:rsidRPr="00540F17">
        <w:rPr>
          <w:lang w:val="cs-CZ"/>
        </w:rPr>
        <w:t xml:space="preserve"> </w:t>
      </w:r>
      <w:r w:rsidR="00C3724E">
        <w:rPr>
          <w:lang w:val="cs-CZ"/>
        </w:rPr>
        <w:t xml:space="preserve">oprava spárování kamenného obkladu objektů plavebního zařízení </w:t>
      </w:r>
      <w:r w:rsidR="00093EC5">
        <w:rPr>
          <w:lang w:val="cs-CZ"/>
        </w:rPr>
        <w:t>VD</w:t>
      </w:r>
      <w:r w:rsidR="008D3B01">
        <w:rPr>
          <w:lang w:val="cs-CZ"/>
        </w:rPr>
        <w:t> </w:t>
      </w:r>
      <w:r w:rsidR="00093EC5">
        <w:rPr>
          <w:lang w:val="cs-CZ"/>
        </w:rPr>
        <w:t xml:space="preserve">Štěchovice </w:t>
      </w:r>
      <w:r w:rsidR="00C3724E">
        <w:rPr>
          <w:lang w:val="cs-CZ"/>
        </w:rPr>
        <w:t xml:space="preserve">(horní rejda, plavební komora, dolní rejda) v podélném pásu výšky 1 m od horních hran </w:t>
      </w:r>
      <w:proofErr w:type="spellStart"/>
      <w:r w:rsidR="00C3724E">
        <w:rPr>
          <w:lang w:val="cs-CZ"/>
        </w:rPr>
        <w:t>pochozích</w:t>
      </w:r>
      <w:proofErr w:type="spellEnd"/>
      <w:r w:rsidR="00C3724E">
        <w:rPr>
          <w:lang w:val="cs-CZ"/>
        </w:rPr>
        <w:t xml:space="preserve"> ploch</w:t>
      </w:r>
      <w:r w:rsidR="00020664">
        <w:rPr>
          <w:lang w:val="cs-CZ"/>
        </w:rPr>
        <w:t>.</w:t>
      </w:r>
    </w:p>
    <w:p w14:paraId="087BCD6F" w14:textId="77777777" w:rsidR="00540F17" w:rsidRDefault="00540F17" w:rsidP="00540F17">
      <w:pPr>
        <w:pStyle w:val="lneksmlouvytextPVL"/>
        <w:numPr>
          <w:ilvl w:val="0"/>
          <w:numId w:val="0"/>
        </w:numPr>
      </w:pPr>
    </w:p>
    <w:p w14:paraId="61082B77" w14:textId="216E1366" w:rsidR="00EF063A" w:rsidRPr="00273A25" w:rsidRDefault="00EF063A" w:rsidP="00EF063A">
      <w:pPr>
        <w:pStyle w:val="lneksmlouvytextPVL"/>
      </w:pPr>
      <w:r w:rsidRPr="00273A25">
        <w:t>Zhotovitel potvrzuje, že se v plném rozsahu seznámil s povahou a rozsahem plnění, které bude poskytovat na základě této smlouvy, že jsou mu známy veškeré technické, kvalitativní a</w:t>
      </w:r>
      <w:r w:rsidR="00AD5175">
        <w:rPr>
          <w:lang w:val="cs-CZ"/>
        </w:rPr>
        <w:t> </w:t>
      </w:r>
      <w:r w:rsidRPr="00273A25">
        <w:t>jiné podmínky pro zhotovení díla a že disponuje takovými kapacitami a odbornými znalostmi, které jsou k plně</w:t>
      </w:r>
      <w:r w:rsidR="008D3B01">
        <w:t>ní dle této smlouvy nezbytné.</w:t>
      </w:r>
    </w:p>
    <w:p w14:paraId="1178659A" w14:textId="77777777" w:rsidR="00EF063A" w:rsidRDefault="00EF063A" w:rsidP="00EF063A">
      <w:pPr>
        <w:pStyle w:val="Meziodstavce"/>
      </w:pPr>
    </w:p>
    <w:p w14:paraId="66F5319E" w14:textId="7D4886DB" w:rsidR="00EF063A" w:rsidRPr="000A5A0D" w:rsidRDefault="00EF063A" w:rsidP="003446A8">
      <w:pPr>
        <w:pStyle w:val="lneksmlouvytextPVL"/>
      </w:pPr>
      <w:r w:rsidRPr="00B82BAA">
        <w:t>Místo pr</w:t>
      </w:r>
      <w:r w:rsidR="0040054E">
        <w:t xml:space="preserve">ovádění díla je dáno dokumentací </w:t>
      </w:r>
      <w:r w:rsidR="005606EE">
        <w:rPr>
          <w:lang w:val="cs-CZ"/>
        </w:rPr>
        <w:t xml:space="preserve">pro provádění </w:t>
      </w:r>
      <w:r w:rsidR="0040054E">
        <w:t>stavby. Stavba bude prováděna v</w:t>
      </w:r>
      <w:r w:rsidR="00093EC5">
        <w:rPr>
          <w:lang w:val="cs-CZ"/>
        </w:rPr>
        <w:t>e</w:t>
      </w:r>
      <w:r w:rsidR="0040054E">
        <w:t> </w:t>
      </w:r>
      <w:r w:rsidR="00093EC5">
        <w:rPr>
          <w:lang w:val="cs-CZ"/>
        </w:rPr>
        <w:t>Středočeském</w:t>
      </w:r>
      <w:r w:rsidR="00093EC5">
        <w:t xml:space="preserve"> </w:t>
      </w:r>
      <w:r w:rsidR="0040054E">
        <w:t xml:space="preserve">kraji, v okrese </w:t>
      </w:r>
      <w:r w:rsidR="00093EC5">
        <w:rPr>
          <w:lang w:val="cs-CZ"/>
        </w:rPr>
        <w:t>Praha - západ</w:t>
      </w:r>
      <w:r w:rsidR="0040054E">
        <w:t>, v </w:t>
      </w:r>
      <w:proofErr w:type="spellStart"/>
      <w:r w:rsidR="0040054E">
        <w:t>k.ú</w:t>
      </w:r>
      <w:proofErr w:type="spellEnd"/>
      <w:r w:rsidR="0040054E">
        <w:t xml:space="preserve">. </w:t>
      </w:r>
      <w:r w:rsidR="00093EC5">
        <w:rPr>
          <w:lang w:val="cs-CZ"/>
        </w:rPr>
        <w:t>Štěchovice u Prahy</w:t>
      </w:r>
      <w:r w:rsidR="00525883">
        <w:rPr>
          <w:lang w:val="cs-CZ"/>
        </w:rPr>
        <w:t xml:space="preserve"> a </w:t>
      </w:r>
      <w:proofErr w:type="spellStart"/>
      <w:proofErr w:type="gramStart"/>
      <w:r w:rsidR="005606EE">
        <w:rPr>
          <w:lang w:val="cs-CZ"/>
        </w:rPr>
        <w:t>k.ú</w:t>
      </w:r>
      <w:proofErr w:type="spellEnd"/>
      <w:r w:rsidR="005606EE">
        <w:rPr>
          <w:lang w:val="cs-CZ"/>
        </w:rPr>
        <w:t>.</w:t>
      </w:r>
      <w:proofErr w:type="gramEnd"/>
      <w:r w:rsidR="008D3B01">
        <w:rPr>
          <w:lang w:val="cs-CZ"/>
        </w:rPr>
        <w:t xml:space="preserve"> </w:t>
      </w:r>
      <w:r w:rsidR="00C01A8E">
        <w:rPr>
          <w:lang w:val="cs-CZ"/>
        </w:rPr>
        <w:t>Hradištko pod Medníkem</w:t>
      </w:r>
      <w:r w:rsidR="0040054E">
        <w:t xml:space="preserve">, </w:t>
      </w:r>
      <w:r w:rsidR="00093EC5" w:rsidRPr="003446A8">
        <w:rPr>
          <w:lang w:val="cs-CZ"/>
        </w:rPr>
        <w:t>na toku Vltavy</w:t>
      </w:r>
      <w:r w:rsidR="00251D4E">
        <w:t xml:space="preserve">, </w:t>
      </w:r>
      <w:r w:rsidR="00540F17">
        <w:t>na pozem</w:t>
      </w:r>
      <w:r w:rsidR="0040054E">
        <w:t xml:space="preserve">cích uvedených v projektové dokumentaci, </w:t>
      </w:r>
      <w:r w:rsidRPr="000A5A0D">
        <w:t>tj. </w:t>
      </w:r>
      <w:r w:rsidR="0040054E">
        <w:t>na pozemcích objednatele</w:t>
      </w:r>
      <w:r w:rsidR="00540F17">
        <w:t>. P</w:t>
      </w:r>
      <w:r w:rsidR="0040054E">
        <w:t>řístup ke stavbě po</w:t>
      </w:r>
      <w:r w:rsidRPr="000A5A0D">
        <w:t xml:space="preserve"> pozemcích, které objednatel opatřil.</w:t>
      </w:r>
    </w:p>
    <w:p w14:paraId="677D7341" w14:textId="77777777" w:rsidR="00EF063A" w:rsidRPr="00BC3D60" w:rsidRDefault="00EF063A" w:rsidP="00EF063A">
      <w:pPr>
        <w:pStyle w:val="Meziodstavce"/>
      </w:pPr>
    </w:p>
    <w:p w14:paraId="52BB844A" w14:textId="77777777" w:rsidR="00EF063A" w:rsidRDefault="00EF063A" w:rsidP="00EF063A">
      <w:pPr>
        <w:pStyle w:val="lneksmlouvytextPVL"/>
      </w:pPr>
      <w:r>
        <w:t>Stavba bude provedena za podmínek sjednaných touto smlouvou v rozsahu a způsobem dle této smlouvy a jejích příloh, zejména dle</w:t>
      </w:r>
      <w:r w:rsidRPr="00ED5374">
        <w:t>:</w:t>
      </w:r>
    </w:p>
    <w:p w14:paraId="7ECEF880" w14:textId="5C265BB5" w:rsidR="00EF063A" w:rsidRPr="00C21024" w:rsidRDefault="00EF063A" w:rsidP="00EF063A">
      <w:pPr>
        <w:pStyle w:val="SeznamsmlouvaPVL"/>
        <w:rPr>
          <w:shd w:val="clear" w:color="auto" w:fill="FFFF00"/>
        </w:rPr>
      </w:pPr>
      <w:r>
        <w:t>příslušné projektové dokumentace, zpracované</w:t>
      </w:r>
      <w:r w:rsidR="00093EC5">
        <w:rPr>
          <w:lang w:val="cs-CZ"/>
        </w:rPr>
        <w:t xml:space="preserve"> společností </w:t>
      </w:r>
      <w:r w:rsidR="008D3B01">
        <w:rPr>
          <w:lang w:val="cs-CZ"/>
        </w:rPr>
        <w:t xml:space="preserve">VODNÍ DÍLA </w:t>
      </w:r>
      <w:r w:rsidR="00093EC5">
        <w:rPr>
          <w:lang w:val="cs-CZ"/>
        </w:rPr>
        <w:t xml:space="preserve">– TBD a.s., </w:t>
      </w:r>
      <w:r w:rsidR="008D3B01">
        <w:rPr>
          <w:lang w:val="cs-CZ"/>
        </w:rPr>
        <w:t xml:space="preserve">se sídlem </w:t>
      </w:r>
      <w:r w:rsidR="00093EC5">
        <w:rPr>
          <w:lang w:val="cs-CZ"/>
        </w:rPr>
        <w:t xml:space="preserve">Hybernská </w:t>
      </w:r>
      <w:r w:rsidR="008D3B01">
        <w:rPr>
          <w:lang w:val="cs-CZ"/>
        </w:rPr>
        <w:t>1617/</w:t>
      </w:r>
      <w:r w:rsidR="00093EC5">
        <w:rPr>
          <w:lang w:val="cs-CZ"/>
        </w:rPr>
        <w:t>40,</w:t>
      </w:r>
      <w:r w:rsidR="008D3B01">
        <w:rPr>
          <w:lang w:val="cs-CZ"/>
        </w:rPr>
        <w:t xml:space="preserve"> Nové Město,</w:t>
      </w:r>
      <w:r w:rsidR="00093EC5">
        <w:rPr>
          <w:lang w:val="cs-CZ"/>
        </w:rPr>
        <w:t xml:space="preserve"> 110 00 Praha 1</w:t>
      </w:r>
      <w:r w:rsidR="008D3B01">
        <w:rPr>
          <w:lang w:val="cs-CZ"/>
        </w:rPr>
        <w:t>, IČO 49241648</w:t>
      </w:r>
      <w:r w:rsidR="00D36167">
        <w:rPr>
          <w:lang w:val="cs-CZ"/>
        </w:rPr>
        <w:t xml:space="preserve">, </w:t>
      </w:r>
      <w:r>
        <w:t>která byla předána v rámci řízení</w:t>
      </w:r>
      <w:r w:rsidR="00131DA1">
        <w:rPr>
          <w:lang w:val="cs-CZ"/>
        </w:rPr>
        <w:t xml:space="preserve"> </w:t>
      </w:r>
      <w:r w:rsidR="00D65EFA">
        <w:rPr>
          <w:lang w:val="cs-CZ"/>
        </w:rPr>
        <w:t xml:space="preserve">pro </w:t>
      </w:r>
      <w:r w:rsidR="00131DA1">
        <w:rPr>
          <w:lang w:val="cs-CZ"/>
        </w:rPr>
        <w:t>zadání veřejné zakázky malého rozsahu</w:t>
      </w:r>
      <w:r>
        <w:t xml:space="preserve">, </w:t>
      </w:r>
    </w:p>
    <w:p w14:paraId="6F236B5B" w14:textId="77777777" w:rsidR="00D41A46" w:rsidRPr="00750791" w:rsidRDefault="00D41A46" w:rsidP="00D41A46">
      <w:pPr>
        <w:pStyle w:val="SeznamsmlouvaPVL"/>
        <w:rPr>
          <w:shd w:val="clear" w:color="auto" w:fill="FFFF00"/>
        </w:rPr>
      </w:pPr>
      <w:r w:rsidRPr="00750791">
        <w:t xml:space="preserve">nabídky zhotovitele </w:t>
      </w:r>
      <w:r>
        <w:rPr>
          <w:lang w:val="cs-CZ"/>
        </w:rPr>
        <w:t xml:space="preserve">na Veřejnou zakázku ze dne </w:t>
      </w:r>
      <w:r>
        <w:rPr>
          <w:lang w:val="en-US"/>
        </w:rPr>
        <w:t>[BUDE DOPLNĚNO PŘED PODPISEM].</w:t>
      </w:r>
    </w:p>
    <w:p w14:paraId="20C6EA44" w14:textId="77777777" w:rsidR="00EF063A" w:rsidRPr="004C03BB" w:rsidRDefault="00EF063A" w:rsidP="00EF063A">
      <w:pPr>
        <w:pStyle w:val="Meziodstavce"/>
      </w:pPr>
    </w:p>
    <w:p w14:paraId="0A15F0BF" w14:textId="77777777" w:rsidR="00EF063A" w:rsidRPr="004C03BB" w:rsidRDefault="00EF063A" w:rsidP="00EF063A">
      <w:pPr>
        <w:pStyle w:val="lneksmlouvytextPVL"/>
      </w:pPr>
      <w:bookmarkStart w:id="1" w:name="_Ref473801748"/>
      <w:r w:rsidRPr="004C03BB">
        <w:t>Za součást díla je považováno rovněž:</w:t>
      </w:r>
      <w:bookmarkEnd w:id="1"/>
    </w:p>
    <w:p w14:paraId="4B108F93" w14:textId="1A891B01" w:rsidR="00EF063A" w:rsidRPr="00D84668" w:rsidRDefault="00EF063A" w:rsidP="00EF063A">
      <w:pPr>
        <w:pStyle w:val="SeznamsmlouvaPVL"/>
      </w:pPr>
      <w:r w:rsidRPr="00D84668">
        <w:t>zpracování a předání dokumentace skutečného provedení stavby skutečného provedení (</w:t>
      </w:r>
      <w:r w:rsidR="00451F81">
        <w:rPr>
          <w:lang w:val="cs-CZ"/>
        </w:rPr>
        <w:t>1</w:t>
      </w:r>
      <w:r w:rsidR="00451F81" w:rsidRPr="00D84668">
        <w:t xml:space="preserve"> </w:t>
      </w:r>
      <w:proofErr w:type="spellStart"/>
      <w:r w:rsidRPr="00D84668">
        <w:t>paré</w:t>
      </w:r>
      <w:proofErr w:type="spellEnd"/>
      <w:r w:rsidRPr="00D84668">
        <w:t xml:space="preserve"> v listinné podobě</w:t>
      </w:r>
      <w:r w:rsidR="00251D4E">
        <w:rPr>
          <w:lang w:val="cs-CZ"/>
        </w:rPr>
        <w:t>)</w:t>
      </w:r>
      <w:r w:rsidRPr="00D84668">
        <w:t>,</w:t>
      </w:r>
    </w:p>
    <w:p w14:paraId="5560D716" w14:textId="18DDC5FD" w:rsidR="00EF063A" w:rsidRPr="00D84668" w:rsidRDefault="00EF063A" w:rsidP="00EF063A">
      <w:pPr>
        <w:pStyle w:val="SeznamsmlouvaPVL"/>
      </w:pPr>
      <w:r w:rsidRPr="00D84668">
        <w:t xml:space="preserve">likvidace veškerého stavebního a přebytečného materiálu odpovídajícím zákonným způsobem, zajištění skládek a </w:t>
      </w:r>
      <w:proofErr w:type="spellStart"/>
      <w:r w:rsidRPr="00D84668">
        <w:t>deponií</w:t>
      </w:r>
      <w:proofErr w:type="spellEnd"/>
      <w:r w:rsidRPr="00D84668">
        <w:t>, vč. vedení evidence o vzniklých odpadech a předání dokladů o jejich likvidaci objednateli při předání a převzetí díla (</w:t>
      </w:r>
      <w:r w:rsidR="00451F81">
        <w:rPr>
          <w:lang w:val="cs-CZ"/>
        </w:rPr>
        <w:t>1</w:t>
      </w:r>
      <w:r w:rsidR="00451F81" w:rsidRPr="00D84668">
        <w:t xml:space="preserve"> </w:t>
      </w:r>
      <w:proofErr w:type="spellStart"/>
      <w:r w:rsidRPr="00D84668">
        <w:t>paré</w:t>
      </w:r>
      <w:proofErr w:type="spellEnd"/>
      <w:r w:rsidRPr="00D84668">
        <w:t xml:space="preserve"> v listinné podobě), jako součást dokladové části stavby,</w:t>
      </w:r>
    </w:p>
    <w:p w14:paraId="7F285B47" w14:textId="77777777" w:rsidR="00EF063A" w:rsidRPr="00D84668" w:rsidRDefault="00EF063A" w:rsidP="00EF063A">
      <w:pPr>
        <w:pStyle w:val="SeznamsmlouvaPVL"/>
      </w:pPr>
      <w:r w:rsidRPr="00D84668">
        <w:t xml:space="preserve">zajištění bezpečnosti a ochrany zdraví při práci, požární ochrany, ochrany životního prostředí, péče o nepředané objekty a konstrukce stavby, zařízení a ostraha staveniště, </w:t>
      </w:r>
    </w:p>
    <w:p w14:paraId="4A42AF66" w14:textId="77777777" w:rsidR="00EF063A" w:rsidRPr="00D84668" w:rsidRDefault="00EF063A" w:rsidP="00EF063A">
      <w:pPr>
        <w:pStyle w:val="SeznamsmlouvaPVL"/>
      </w:pPr>
      <w:r w:rsidRPr="00D84668">
        <w:t>vybudování staveniště tak, aby byly splněny požadavky a podmínky všech dotčených vlastníků pozemků,</w:t>
      </w:r>
    </w:p>
    <w:p w14:paraId="2350F860" w14:textId="77777777" w:rsidR="00EF063A" w:rsidRPr="00D84668" w:rsidRDefault="00EF063A" w:rsidP="00EF063A">
      <w:pPr>
        <w:pStyle w:val="SeznamsmlouvaPVL"/>
      </w:pPr>
      <w:r w:rsidRPr="00D84668">
        <w:t>zajištění veškerých veřejnoprávních a jiných povolení, souhlasů či schválení vyžadovaných závaznými předpisy, která budou nutná k provedení díla, dle zhotovitelem zvoleného technologického postupu prací, včetně případných stavebních povolení (např. pro zařízení staveniště, případných změn v průběhu výstavby, apod.). Zhotovitel není oprávněn vznášet jakékoliv nároky vyplývající z absence jakéhokoliv takového povolení, souhlasu či schválení,</w:t>
      </w:r>
    </w:p>
    <w:p w14:paraId="04C2EEA5" w14:textId="77777777" w:rsidR="00EF063A" w:rsidRPr="00D84668" w:rsidRDefault="00EF063A" w:rsidP="00EF063A">
      <w:pPr>
        <w:pStyle w:val="SeznamsmlouvaPVL"/>
      </w:pPr>
      <w:r w:rsidRPr="00D84668">
        <w:t>odstranění případných škod na místních komunikacích a dalších plochách dotčených stavbou, způsobených provozem zhotovitele při realizaci díla a jejich čištění v průběhu provádění díla, dopravní opatření nutná pro zajištění dopravní obsluhy stavby,</w:t>
      </w:r>
    </w:p>
    <w:p w14:paraId="3E50156C" w14:textId="44E23153" w:rsidR="00EF063A" w:rsidRPr="00D84668" w:rsidRDefault="00EF063A" w:rsidP="00EF063A">
      <w:pPr>
        <w:pStyle w:val="SeznamsmlouvaPVL"/>
      </w:pPr>
      <w:r w:rsidRPr="00D84668">
        <w:t>provedení zkoušek a předložení výsledků těchto zkoušek a atestů k prokázání požadovaných kvalitativních parametrů díla, pokud je vyžadují obecně závazné předpisy, technické normy nebo obchodní zvyklosti a dokumentace o shodě materiálů ve smyslu zákona č. 22/1997 Sb., o technických požadavcích na výrobky a o změně a doplnění některých zákonů, ve znění pozdějších předpisů, (</w:t>
      </w:r>
      <w:r w:rsidR="00451F81">
        <w:rPr>
          <w:lang w:val="cs-CZ"/>
        </w:rPr>
        <w:t>1</w:t>
      </w:r>
      <w:r w:rsidR="00451F81" w:rsidRPr="00D84668">
        <w:t xml:space="preserve"> </w:t>
      </w:r>
      <w:proofErr w:type="spellStart"/>
      <w:r w:rsidRPr="00D84668">
        <w:t>paré</w:t>
      </w:r>
      <w:proofErr w:type="spellEnd"/>
      <w:r w:rsidRPr="00D84668">
        <w:t xml:space="preserve"> v listinné podobě), jako součást dokladové části stavby,</w:t>
      </w:r>
    </w:p>
    <w:p w14:paraId="2152B22B" w14:textId="3B9E2E0A" w:rsidR="00EF063A" w:rsidRPr="00D84668" w:rsidRDefault="00EF063A" w:rsidP="00EF063A">
      <w:pPr>
        <w:pStyle w:val="SeznamsmlouvaPVL"/>
      </w:pPr>
      <w:r w:rsidRPr="00D84668">
        <w:t>plnění podmínek Plánu bezpečnosti a ochrany zdraví při práci na staveništi dle § 15, odst.</w:t>
      </w:r>
      <w:r w:rsidR="008D3B01">
        <w:rPr>
          <w:lang w:val="cs-CZ"/>
        </w:rPr>
        <w:t> </w:t>
      </w:r>
      <w:r w:rsidRPr="00D84668">
        <w:t xml:space="preserve">2, zákona č. 309/2006 Sb., zákon o zajištění dalších podmínek bezpečnosti a ochrany zdraví při práci, ve znění pozdějších předpisů, </w:t>
      </w:r>
      <w:r w:rsidR="00286401">
        <w:rPr>
          <w:lang w:val="cs-CZ"/>
        </w:rPr>
        <w:t xml:space="preserve">zajištěného </w:t>
      </w:r>
      <w:r w:rsidRPr="00D84668">
        <w:t>objednatelem</w:t>
      </w:r>
      <w:r w:rsidR="00286401">
        <w:rPr>
          <w:lang w:val="cs-CZ"/>
        </w:rPr>
        <w:t xml:space="preserve"> v rámci zpracování DSP</w:t>
      </w:r>
      <w:r w:rsidRPr="00D84668">
        <w:t>,</w:t>
      </w:r>
    </w:p>
    <w:p w14:paraId="7C89DE9B" w14:textId="77777777" w:rsidR="00EF063A" w:rsidRPr="00D84668" w:rsidRDefault="00EF063A" w:rsidP="00EF063A">
      <w:pPr>
        <w:pStyle w:val="SeznamsmlouvaPVL"/>
      </w:pPr>
      <w:r w:rsidRPr="00D84668">
        <w:t xml:space="preserve">zpracování identifikace a vyhodnocení rizik vztahujících se k bezpečnosti a ochraně zdraví osob na staveništi vyplývajících z prací a technologických postupů prováděných </w:t>
      </w:r>
      <w:r w:rsidRPr="00D84668">
        <w:lastRenderedPageBreak/>
        <w:t>zhotovitelem i všemi poddodavateli, v souladu s § 101 odst. 3 zákona č. 262/2006 Sb., zákoník práce, ve znění pozdějších předpisů,</w:t>
      </w:r>
    </w:p>
    <w:p w14:paraId="07843BF3" w14:textId="77777777" w:rsidR="00EF063A" w:rsidRPr="00D84668" w:rsidRDefault="00EF063A" w:rsidP="00EF063A">
      <w:pPr>
        <w:pStyle w:val="SeznamsmlouvaPVL"/>
      </w:pPr>
      <w:r w:rsidRPr="00D84668">
        <w:t>zajištění staveniště dle platných právních předpisů vztahujících se k bezpečnosti a ochraně zdraví osob (§ 3 zákona č. 309/2006 Sb., nařízení vlády č. 591/2006 Sb., o</w:t>
      </w:r>
      <w:r w:rsidR="00180773">
        <w:rPr>
          <w:lang w:val="cs-CZ"/>
        </w:rPr>
        <w:t> </w:t>
      </w:r>
      <w:r w:rsidRPr="00D84668">
        <w:t>bližších minimálních požadavcích na bezpečnost a ochranu zdraví při práci na staveništích, ve znění pozdějších předpisů, nařízení vlády č. 362/2005 Sb., o bližších požadavcích na bezpečnost a ochranu zdraví při práci na pracovištích s nebezpečím pádu z výšky nebo do hloubky) a podle Plánu bezpečnosti a ochrany zdraví při práci na staveništi,</w:t>
      </w:r>
    </w:p>
    <w:p w14:paraId="63319567" w14:textId="05775858" w:rsidR="00D42E89" w:rsidRPr="008D3B01" w:rsidRDefault="00D42E89" w:rsidP="00EF063A">
      <w:pPr>
        <w:pStyle w:val="SeznamsmlouvaPVL"/>
      </w:pPr>
      <w:bookmarkStart w:id="2" w:name="_Ref473801759"/>
      <w:r w:rsidRPr="00E1496E">
        <w:t>kompletní konečný úklid a další práce nutné pro zhotovení stavby v souladu s platnými</w:t>
      </w:r>
      <w:r w:rsidRPr="00BD31D2">
        <w:t xml:space="preserve"> právními předpisy</w:t>
      </w:r>
      <w:r w:rsidR="008D3B01">
        <w:rPr>
          <w:lang w:val="cs-CZ"/>
        </w:rPr>
        <w:t>,</w:t>
      </w:r>
    </w:p>
    <w:p w14:paraId="0E006157" w14:textId="77777777" w:rsidR="00EF063A" w:rsidRPr="00D84668" w:rsidRDefault="00EF063A" w:rsidP="00EF063A">
      <w:pPr>
        <w:pStyle w:val="SeznamsmlouvaPVL"/>
      </w:pPr>
      <w:r w:rsidRPr="00D84668">
        <w:t>veškeré práce vyplývající z</w:t>
      </w:r>
      <w:r w:rsidR="00AC21F7" w:rsidRPr="00D84668">
        <w:rPr>
          <w:lang w:val="cs-CZ"/>
        </w:rPr>
        <w:t xml:space="preserve"> výzvy</w:t>
      </w:r>
      <w:r w:rsidRPr="00D84668">
        <w:t xml:space="preserve"> a popsané v příslušné dokumentaci.</w:t>
      </w:r>
      <w:bookmarkEnd w:id="2"/>
      <w:r w:rsidRPr="00D84668">
        <w:t xml:space="preserve"> </w:t>
      </w:r>
    </w:p>
    <w:p w14:paraId="3FA2FBA8" w14:textId="77777777" w:rsidR="00EF063A" w:rsidRPr="004C03BB" w:rsidRDefault="00EF063A" w:rsidP="00EF063A">
      <w:pPr>
        <w:pStyle w:val="Meziodstavce"/>
      </w:pPr>
    </w:p>
    <w:p w14:paraId="6A9D2695" w14:textId="77777777" w:rsidR="00EF063A" w:rsidRDefault="00EF063A" w:rsidP="00EF063A">
      <w:pPr>
        <w:pStyle w:val="lneksmlouvytextPVL"/>
      </w:pPr>
      <w:r>
        <w:t>Uzavřením této smlouvy přenáší objednatel na zhotovitele odbornou, stavební, technickou, ekonomickou a organizační odpovědnost za přípravu a realizaci stavby a stejně tak i za provádění prací a dodávek.</w:t>
      </w:r>
    </w:p>
    <w:p w14:paraId="29DE1811" w14:textId="77777777" w:rsidR="00EF063A" w:rsidRDefault="00EF063A" w:rsidP="008D3B01">
      <w:pPr>
        <w:pStyle w:val="Meziodstavce"/>
      </w:pPr>
    </w:p>
    <w:p w14:paraId="484E1A45" w14:textId="77777777" w:rsidR="00EF063A" w:rsidRPr="008D3B01" w:rsidRDefault="00EF063A" w:rsidP="008D3B01">
      <w:pPr>
        <w:pStyle w:val="lneksmlouvytextPVL"/>
      </w:pPr>
      <w:r>
        <w:t xml:space="preserve">Zhotovitel je povinen obstarat </w:t>
      </w:r>
      <w:r w:rsidRPr="00B82BAA">
        <w:t>na své náklady veškerá případná veřejnoprávní povolení a jiná povolení, souhlasy či schválení vyžadovaná platnými právními předpisy a jinými obecně závaznými normami, která budou nutná k provedení díla, včetně dopravního inženýrského opatření a dopravního inženýrského rozhodnutí, jejichž potřeba vznikne v průběhu realizace díla a v závislosti na zvoleném postupu zhotovitele</w:t>
      </w:r>
      <w:r>
        <w:t>.</w:t>
      </w:r>
    </w:p>
    <w:p w14:paraId="0F0AB21D" w14:textId="77777777" w:rsidR="00316765" w:rsidRDefault="00316765" w:rsidP="008D3B01">
      <w:pPr>
        <w:pStyle w:val="Odstavecseseznamem"/>
        <w:spacing w:after="0" w:line="240" w:lineRule="auto"/>
      </w:pPr>
    </w:p>
    <w:p w14:paraId="6D473B62" w14:textId="77777777" w:rsidR="009741EB" w:rsidRDefault="009741EB" w:rsidP="008D3B01">
      <w:pPr>
        <w:pStyle w:val="lneksmlouvynadpisPVL"/>
        <w:spacing w:before="0" w:after="0"/>
      </w:pPr>
      <w:bookmarkStart w:id="3" w:name="_Ref473801722"/>
      <w:r w:rsidRPr="008F71A0">
        <w:t>Lhůty a podmínky realizace díla</w:t>
      </w:r>
      <w:bookmarkEnd w:id="3"/>
      <w:r>
        <w:t xml:space="preserve"> </w:t>
      </w:r>
    </w:p>
    <w:p w14:paraId="60BE0746" w14:textId="77777777" w:rsidR="009741EB" w:rsidRPr="0015147B" w:rsidRDefault="009741EB" w:rsidP="008D3B01">
      <w:pPr>
        <w:pStyle w:val="TextnormlnPVL"/>
      </w:pPr>
      <w:r w:rsidRPr="0015147B">
        <w:t>Smluvní strany se dohodly na následujících lhůtách a podmínkách pro realizaci díla.</w:t>
      </w:r>
    </w:p>
    <w:p w14:paraId="7529FF30" w14:textId="77777777" w:rsidR="009741EB" w:rsidRDefault="009741EB" w:rsidP="008D3B01">
      <w:pPr>
        <w:pStyle w:val="Meziodstavce"/>
      </w:pPr>
    </w:p>
    <w:p w14:paraId="672FD0D1" w14:textId="77777777" w:rsidR="009741EB" w:rsidRPr="002A5E36" w:rsidRDefault="009741EB" w:rsidP="008D3B01">
      <w:pPr>
        <w:pStyle w:val="lneksmlouvytextPVL"/>
      </w:pPr>
      <w:bookmarkStart w:id="4" w:name="_Ref473801726"/>
      <w:r>
        <w:t xml:space="preserve">Zhotovitel se zavazuje </w:t>
      </w:r>
      <w:r w:rsidRPr="002A5E36">
        <w:t>provést dílo v</w:t>
      </w:r>
      <w:r>
        <w:t> následujících termínech:</w:t>
      </w:r>
      <w:bookmarkEnd w:id="4"/>
      <w:r>
        <w:t xml:space="preserve"> </w:t>
      </w:r>
    </w:p>
    <w:p w14:paraId="306ACFD9" w14:textId="77777777" w:rsidR="009741EB" w:rsidRDefault="009741EB" w:rsidP="008D3B01">
      <w:pPr>
        <w:pStyle w:val="SeznamsmlouvaPVL"/>
      </w:pPr>
      <w:r>
        <w:t>zahájení prací:</w:t>
      </w:r>
    </w:p>
    <w:p w14:paraId="0CB47D38" w14:textId="77777777" w:rsidR="0083320F" w:rsidRPr="0083320F" w:rsidRDefault="009741EB" w:rsidP="008D3B01">
      <w:pPr>
        <w:pStyle w:val="Textpodpsmennseznam"/>
        <w:rPr>
          <w:lang w:val="cs-CZ"/>
        </w:rPr>
      </w:pPr>
      <w:r w:rsidRPr="009741EB">
        <w:rPr>
          <w:rStyle w:val="TextpodpsmennseznamChar"/>
        </w:rPr>
        <w:t>bez zbytečného</w:t>
      </w:r>
      <w:r w:rsidRPr="00247BB3">
        <w:t xml:space="preserve"> odkladu po </w:t>
      </w:r>
      <w:r>
        <w:t>předání staveniště</w:t>
      </w:r>
      <w:r w:rsidR="0083320F">
        <w:rPr>
          <w:lang w:val="cs-CZ"/>
        </w:rPr>
        <w:t>.</w:t>
      </w:r>
    </w:p>
    <w:p w14:paraId="03348877" w14:textId="77777777" w:rsidR="009741EB" w:rsidRPr="001227EE" w:rsidRDefault="009741EB" w:rsidP="008D3B01">
      <w:pPr>
        <w:pStyle w:val="SeznamsmlouvaPVL"/>
      </w:pPr>
      <w:bookmarkStart w:id="5" w:name="_Ref473801732"/>
      <w:r>
        <w:t>předání a převzetí dokončen</w:t>
      </w:r>
      <w:r w:rsidRPr="00247BB3">
        <w:t>ého díla:</w:t>
      </w:r>
      <w:bookmarkEnd w:id="5"/>
      <w:r w:rsidRPr="00247BB3">
        <w:t xml:space="preserve"> </w:t>
      </w:r>
    </w:p>
    <w:p w14:paraId="00AA32B2" w14:textId="1884C875" w:rsidR="001227EE" w:rsidRPr="00247BB3" w:rsidRDefault="001227EE" w:rsidP="008D3B01">
      <w:pPr>
        <w:pStyle w:val="SeznamsmlouvaPVL"/>
        <w:numPr>
          <w:ilvl w:val="0"/>
          <w:numId w:val="0"/>
        </w:numPr>
        <w:ind w:left="851"/>
      </w:pPr>
      <w:r>
        <w:rPr>
          <w:lang w:val="cs-CZ"/>
        </w:rPr>
        <w:t xml:space="preserve">nejpozději do </w:t>
      </w:r>
      <w:r w:rsidRPr="003F3F76">
        <w:rPr>
          <w:highlight w:val="yellow"/>
          <w:lang w:val="cs-CZ"/>
        </w:rPr>
        <w:t>……….</w:t>
      </w:r>
      <w:r>
        <w:rPr>
          <w:lang w:val="cs-CZ"/>
        </w:rPr>
        <w:t xml:space="preserve"> kalendářních dní (počínaje následujícím kalendářním dnem po předání staveniště)</w:t>
      </w:r>
    </w:p>
    <w:p w14:paraId="43F87AFD" w14:textId="77777777" w:rsidR="00486871" w:rsidRPr="00486871" w:rsidRDefault="00486871" w:rsidP="008D3B01">
      <w:pPr>
        <w:pStyle w:val="Textpodpsmennseznam"/>
        <w:rPr>
          <w:lang w:val="cs-CZ"/>
        </w:rPr>
      </w:pPr>
    </w:p>
    <w:p w14:paraId="63B390C4" w14:textId="5A09EBB1" w:rsidR="00486871" w:rsidRDefault="00486871" w:rsidP="00486871">
      <w:pPr>
        <w:pStyle w:val="lneksmlouvytextPVL"/>
      </w:pPr>
      <w:r>
        <w:t>Doba podle odst. 1</w:t>
      </w:r>
      <w:r>
        <w:rPr>
          <w:lang w:val="cs-CZ"/>
        </w:rPr>
        <w:t>.</w:t>
      </w:r>
      <w:r>
        <w:t xml:space="preserve"> písm. </w:t>
      </w:r>
      <w:r>
        <w:rPr>
          <w:lang w:val="cs-CZ"/>
        </w:rPr>
        <w:t>b</w:t>
      </w:r>
      <w:r>
        <w:t>) tohoto článku může být přiměřena prodloužena v případě, že dojde ke změně sjednaného rozsahu díla postupem v souladu s touto smlouvou, a</w:t>
      </w:r>
      <w:r>
        <w:rPr>
          <w:lang w:val="cs-CZ"/>
        </w:rPr>
        <w:t> </w:t>
      </w:r>
      <w:r>
        <w:t>to</w:t>
      </w:r>
      <w:r>
        <w:rPr>
          <w:lang w:val="cs-CZ"/>
        </w:rPr>
        <w:t> </w:t>
      </w:r>
      <w:r>
        <w:t>o</w:t>
      </w:r>
      <w:r>
        <w:rPr>
          <w:lang w:val="cs-CZ"/>
        </w:rPr>
        <w:t> </w:t>
      </w:r>
      <w:r>
        <w:t>dobu nezbytně nutnou k provedení takové změny. Takové prodloužení bude provedeno v souladu s čl. XI</w:t>
      </w:r>
      <w:r>
        <w:rPr>
          <w:lang w:val="cs-CZ"/>
        </w:rPr>
        <w:t>I.</w:t>
      </w:r>
      <w:r>
        <w:t xml:space="preserve"> odst. 8. této smlouvy. Takovým prodloužením nesmí dojít ke změně celkové povahy závazku z této smlouvy. Toto prodloužení se považuje za vyhrazenou změnu.</w:t>
      </w:r>
    </w:p>
    <w:p w14:paraId="7AC59879" w14:textId="77777777" w:rsidR="00486871" w:rsidRPr="00D91789" w:rsidRDefault="00486871" w:rsidP="00486871">
      <w:pPr>
        <w:pStyle w:val="Meziodstavce"/>
        <w:rPr>
          <w:lang w:val="cs-CZ"/>
        </w:rPr>
      </w:pPr>
    </w:p>
    <w:p w14:paraId="09776208" w14:textId="77777777" w:rsidR="00486871" w:rsidRPr="004C224D" w:rsidRDefault="00486871" w:rsidP="00486871">
      <w:pPr>
        <w:pStyle w:val="lneksmlouvytextPVL"/>
      </w:pPr>
      <w:r w:rsidRPr="004C224D">
        <w:rPr>
          <w:lang w:val="cs-CZ"/>
        </w:rPr>
        <w:t>Veškeré termíny mohou</w:t>
      </w:r>
      <w:r w:rsidRPr="004C224D">
        <w:t xml:space="preserve"> být po dohodě přiměřeně prodloužen</w:t>
      </w:r>
      <w:r w:rsidRPr="004C224D">
        <w:rPr>
          <w:lang w:val="cs-CZ"/>
        </w:rPr>
        <w:t>y</w:t>
      </w:r>
      <w:r w:rsidRPr="004C224D">
        <w:t xml:space="preserve"> v důsledku mimořádných nepředvídatelných a nepřekonatelných překážek vzniklých nezávisle na vůli stran smlouvy dle § 2913 odst. 2 OZ, a dle čl. XI</w:t>
      </w:r>
      <w:r w:rsidRPr="004C224D">
        <w:rPr>
          <w:lang w:val="cs-CZ"/>
        </w:rPr>
        <w:t>I</w:t>
      </w:r>
      <w:r w:rsidRPr="004C224D">
        <w:t xml:space="preserve">. odst. 3. smlouvy, a to o dobu trvání takových překážek. </w:t>
      </w:r>
      <w:r w:rsidRPr="004C224D">
        <w:rPr>
          <w:lang w:val="cs-CZ"/>
        </w:rPr>
        <w:t>Takové p</w:t>
      </w:r>
      <w:proofErr w:type="spellStart"/>
      <w:r w:rsidRPr="004C224D">
        <w:t>rodloužení</w:t>
      </w:r>
      <w:proofErr w:type="spellEnd"/>
      <w:r w:rsidRPr="004C224D">
        <w:t xml:space="preserve"> bude provedeno v souladu s čl. XI</w:t>
      </w:r>
      <w:r w:rsidRPr="004C224D">
        <w:rPr>
          <w:lang w:val="cs-CZ"/>
        </w:rPr>
        <w:t>I</w:t>
      </w:r>
      <w:r w:rsidRPr="004C224D">
        <w:t>. odst. 8. této smlouvy. Takovým prodloužením nesmí dojít ke změně celkové povahy závazku z této smlouvy. T</w:t>
      </w:r>
      <w:r w:rsidRPr="004C224D">
        <w:rPr>
          <w:lang w:val="cs-CZ"/>
        </w:rPr>
        <w:t>akové</w:t>
      </w:r>
      <w:r w:rsidRPr="004C224D">
        <w:t xml:space="preserve"> prodloužení se považuj</w:t>
      </w:r>
      <w:r w:rsidRPr="004C224D">
        <w:rPr>
          <w:lang w:val="cs-CZ"/>
        </w:rPr>
        <w:t>e</w:t>
      </w:r>
      <w:r w:rsidRPr="004C224D">
        <w:t xml:space="preserve"> za vyhrazen</w:t>
      </w:r>
      <w:r w:rsidRPr="004C224D">
        <w:rPr>
          <w:lang w:val="cs-CZ"/>
        </w:rPr>
        <w:t>ou</w:t>
      </w:r>
      <w:r w:rsidRPr="004C224D">
        <w:t xml:space="preserve"> změn</w:t>
      </w:r>
      <w:r w:rsidRPr="004C224D">
        <w:rPr>
          <w:lang w:val="cs-CZ"/>
        </w:rPr>
        <w:t>u</w:t>
      </w:r>
      <w:r>
        <w:rPr>
          <w:lang w:val="cs-CZ"/>
        </w:rPr>
        <w:t xml:space="preserve">. </w:t>
      </w:r>
    </w:p>
    <w:p w14:paraId="3A67D5DA" w14:textId="77777777" w:rsidR="00AF23A5" w:rsidRDefault="00AF23A5" w:rsidP="009741EB">
      <w:pPr>
        <w:pStyle w:val="Meziodstavce"/>
        <w:rPr>
          <w:lang w:val="cs-CZ"/>
        </w:rPr>
      </w:pPr>
    </w:p>
    <w:p w14:paraId="5B7D144F" w14:textId="77777777" w:rsidR="009741EB" w:rsidRDefault="009741EB" w:rsidP="009741EB">
      <w:pPr>
        <w:pStyle w:val="lneksmlouvynadpisPVL"/>
      </w:pPr>
      <w:bookmarkStart w:id="6" w:name="_Ref473801701"/>
      <w:r>
        <w:t>Cenové a platební podmínky</w:t>
      </w:r>
      <w:bookmarkEnd w:id="6"/>
    </w:p>
    <w:p w14:paraId="6880FAC1" w14:textId="77777777" w:rsidR="009741EB" w:rsidRPr="00F83C7E" w:rsidRDefault="009741EB" w:rsidP="009741EB">
      <w:pPr>
        <w:pStyle w:val="lneksmlouvytextPVL"/>
      </w:pPr>
      <w:r w:rsidRPr="00F83C7E">
        <w:t xml:space="preserve">Celková cena díla v rozsahu čl. I., která zahrnuje veškeré práce nezbytné k včasnému provedení díla při splnění všech technických a kvalitativních podmínek, včetně zajištění materiálu a všech souvisejících služeb a dodávek, je stanovena částkou ve výši </w:t>
      </w:r>
      <w:r w:rsidRPr="00F83C7E">
        <w:rPr>
          <w:b/>
          <w:bCs/>
          <w:highlight w:val="yellow"/>
        </w:rPr>
        <w:t>…………………..,</w:t>
      </w:r>
      <w:r w:rsidRPr="00F83C7E">
        <w:rPr>
          <w:b/>
          <w:bCs/>
        </w:rPr>
        <w:t>- Kč bez DPH,</w:t>
      </w:r>
    </w:p>
    <w:p w14:paraId="3720B912" w14:textId="77777777" w:rsidR="009741EB" w:rsidRPr="00850430" w:rsidRDefault="009741EB" w:rsidP="009741EB">
      <w:pPr>
        <w:pStyle w:val="Zkladntext21"/>
        <w:tabs>
          <w:tab w:val="left" w:pos="426"/>
        </w:tabs>
        <w:ind w:left="426"/>
        <w:jc w:val="left"/>
        <w:rPr>
          <w:rFonts w:cs="Arial"/>
          <w:sz w:val="22"/>
          <w:szCs w:val="22"/>
        </w:rPr>
      </w:pPr>
      <w:r w:rsidRPr="00850430">
        <w:rPr>
          <w:rFonts w:cs="Arial"/>
          <w:b/>
          <w:bCs/>
          <w:sz w:val="22"/>
          <w:szCs w:val="22"/>
        </w:rPr>
        <w:t>(slovy</w:t>
      </w:r>
      <w:r w:rsidRPr="0083114F">
        <w:rPr>
          <w:rFonts w:cs="Arial"/>
          <w:b/>
          <w:bCs/>
          <w:sz w:val="22"/>
          <w:szCs w:val="22"/>
          <w:highlight w:val="yellow"/>
        </w:rPr>
        <w:t>: …………………………………………………….)</w:t>
      </w:r>
      <w:r w:rsidRPr="0083114F">
        <w:rPr>
          <w:rFonts w:cs="Arial"/>
          <w:b/>
          <w:sz w:val="22"/>
          <w:szCs w:val="22"/>
          <w:highlight w:val="yellow"/>
        </w:rPr>
        <w:t>.</w:t>
      </w:r>
    </w:p>
    <w:p w14:paraId="7D68C426" w14:textId="77777777" w:rsidR="009741EB" w:rsidRDefault="009741EB" w:rsidP="009741EB">
      <w:pPr>
        <w:pStyle w:val="Meziodstavce"/>
      </w:pPr>
    </w:p>
    <w:p w14:paraId="3739D320" w14:textId="77777777" w:rsidR="009741EB" w:rsidRDefault="009741EB" w:rsidP="009741EB">
      <w:pPr>
        <w:pStyle w:val="SamostatntextpodlnekPVL"/>
        <w:rPr>
          <w:b/>
          <w:bCs/>
        </w:rPr>
      </w:pPr>
      <w:r w:rsidRPr="009741EB">
        <w:lastRenderedPageBreak/>
        <w:t>Cena díla je stanovena podle § 2 odst. 2 zákona č. 526/1990 Sb., o cenách, ve znění pozdějších</w:t>
      </w:r>
      <w:r w:rsidRPr="00850430">
        <w:t xml:space="preserve"> předpisů. Cena díla se sjednává částkou a vychází z oceněného soupisu </w:t>
      </w:r>
      <w:r>
        <w:t xml:space="preserve">stavebních </w:t>
      </w:r>
      <w:r w:rsidRPr="00850430">
        <w:t>prací</w:t>
      </w:r>
      <w:r>
        <w:t>, dodávek a služeb</w:t>
      </w:r>
      <w:r w:rsidRPr="00850430">
        <w:t xml:space="preserve"> s výkazem výměr</w:t>
      </w:r>
      <w:r>
        <w:t xml:space="preserve"> (dále jen „</w:t>
      </w:r>
      <w:r w:rsidRPr="00675BD2">
        <w:t>soupis prací</w:t>
      </w:r>
      <w:r>
        <w:t>“)</w:t>
      </w:r>
      <w:r w:rsidRPr="00850430">
        <w:t xml:space="preserve">, ve kterém jsou uvedeny jednotkové ceny u jednotlivých položek. Soupis prací </w:t>
      </w:r>
      <w:r w:rsidRPr="007C6B42">
        <w:t>je nedílnou součástí této smlouvy jako příloha č. </w:t>
      </w:r>
      <w:r>
        <w:t>1</w:t>
      </w:r>
      <w:r w:rsidRPr="007C6B42">
        <w:t>.</w:t>
      </w:r>
    </w:p>
    <w:p w14:paraId="40654D10" w14:textId="77777777" w:rsidR="009741EB" w:rsidRDefault="009741EB" w:rsidP="009741EB">
      <w:pPr>
        <w:pStyle w:val="Meziodstavce"/>
      </w:pPr>
    </w:p>
    <w:p w14:paraId="094A41DF" w14:textId="77777777" w:rsidR="009741EB" w:rsidRDefault="009741EB" w:rsidP="009741EB">
      <w:pPr>
        <w:pStyle w:val="SamostatntextpodlnekPVL"/>
      </w:pPr>
      <w:r>
        <w:t xml:space="preserve">K ceně díla bude připočtena DPH ve výši odpovídající zákonné úpravě v době uskutečnění zdanitelného plnění. </w:t>
      </w:r>
    </w:p>
    <w:p w14:paraId="00CDC070" w14:textId="77777777" w:rsidR="009741EB" w:rsidRDefault="009741EB" w:rsidP="009741EB">
      <w:pPr>
        <w:pStyle w:val="Meziodstavce"/>
      </w:pPr>
    </w:p>
    <w:p w14:paraId="268B5C22" w14:textId="62BFE7C9" w:rsidR="00686E9B" w:rsidRPr="004C224D" w:rsidRDefault="00686E9B" w:rsidP="00686E9B">
      <w:pPr>
        <w:pStyle w:val="lneksmlouvytextPVL"/>
      </w:pPr>
      <w:r w:rsidRPr="004C224D">
        <w:t xml:space="preserve">Sjednaná cena díla je platná po celou dobu stavby, a obsahuje veškeré náklady zhotovitele dle této smlouvy, spojené s provedením díla v rozsahu zřejmém ze soupisu prací, ze zadávací dokumentace v dohodnutém termínu a kvalitě. </w:t>
      </w:r>
      <w:r>
        <w:rPr>
          <w:lang w:val="cs-CZ"/>
        </w:rPr>
        <w:t>Veškeré</w:t>
      </w:r>
      <w:r w:rsidRPr="004C224D">
        <w:t xml:space="preserve"> změny budou provedeny v souladu s čl. XI</w:t>
      </w:r>
      <w:r w:rsidRPr="004C224D">
        <w:rPr>
          <w:lang w:val="cs-CZ"/>
        </w:rPr>
        <w:t>I</w:t>
      </w:r>
      <w:r w:rsidRPr="004C224D">
        <w:t xml:space="preserve">. odst. </w:t>
      </w:r>
      <w:r>
        <w:rPr>
          <w:lang w:val="cs-CZ"/>
        </w:rPr>
        <w:t>9</w:t>
      </w:r>
      <w:r w:rsidRPr="004C224D">
        <w:t>. této smlouvy</w:t>
      </w:r>
      <w:r>
        <w:rPr>
          <w:lang w:val="cs-CZ"/>
        </w:rPr>
        <w:t>. V případě změn rozsahu nebo objemu díla se pro kalkulaci ceny díla vždy použijí jako prioritní ceny uvedené v nabídce.</w:t>
      </w:r>
    </w:p>
    <w:p w14:paraId="1C3257CE" w14:textId="77777777" w:rsidR="009741EB" w:rsidRPr="00B82BAA" w:rsidRDefault="009741EB" w:rsidP="009741EB">
      <w:pPr>
        <w:pStyle w:val="Meziodstavce"/>
      </w:pPr>
    </w:p>
    <w:p w14:paraId="525F45E3" w14:textId="6DEBA0C4" w:rsidR="009741EB" w:rsidRDefault="009741EB" w:rsidP="009741EB">
      <w:pPr>
        <w:pStyle w:val="lneksmlouvytextPVL"/>
      </w:pPr>
      <w:r>
        <w:t>Pro případ, že by došlo ke změnám, které nelze podle položek uvedených  v soupisu prací použít, bude cena stanovena dohodou obou smluvních stran na základě projednání a</w:t>
      </w:r>
      <w:r w:rsidR="00AD5175">
        <w:rPr>
          <w:lang w:val="cs-CZ"/>
        </w:rPr>
        <w:t> </w:t>
      </w:r>
      <w:r>
        <w:t>vzájemného odsouhlasení soupisu prací a zejména ocenění požadovaných konkrétních prací a výkonů</w:t>
      </w:r>
      <w:r w:rsidR="008D3B01">
        <w:rPr>
          <w:lang w:val="cs-CZ"/>
        </w:rPr>
        <w:t>.</w:t>
      </w:r>
    </w:p>
    <w:p w14:paraId="2C08FD51" w14:textId="77777777" w:rsidR="009741EB" w:rsidRDefault="009741EB" w:rsidP="009741EB">
      <w:pPr>
        <w:pStyle w:val="Meziodstavce"/>
      </w:pPr>
    </w:p>
    <w:p w14:paraId="6FEADCD2" w14:textId="77777777" w:rsidR="009741EB" w:rsidRDefault="009741EB" w:rsidP="009741EB">
      <w:pPr>
        <w:pStyle w:val="lneksmlouvytextPVL"/>
      </w:pPr>
      <w:bookmarkStart w:id="7" w:name="_Ref473801706"/>
      <w:r>
        <w:t>Zhotovitel se zavazuje předložit k projednání a dalšímu postupu objednateli přehled dodatečných prací a to nejpozději</w:t>
      </w:r>
      <w:r w:rsidR="00852E0B">
        <w:rPr>
          <w:lang w:val="cs-CZ"/>
        </w:rPr>
        <w:t xml:space="preserve"> </w:t>
      </w:r>
      <w:r w:rsidR="00E054EE">
        <w:rPr>
          <w:lang w:val="cs-CZ"/>
        </w:rPr>
        <w:t>ve lhůtě 15 dní před termínem stanovujícím předání a</w:t>
      </w:r>
      <w:r w:rsidR="00AD5175">
        <w:rPr>
          <w:lang w:val="cs-CZ"/>
        </w:rPr>
        <w:t> </w:t>
      </w:r>
      <w:r w:rsidR="00E054EE">
        <w:rPr>
          <w:lang w:val="cs-CZ"/>
        </w:rPr>
        <w:t xml:space="preserve">převzetí díla dle </w:t>
      </w:r>
      <w:r w:rsidR="00852E0B">
        <w:rPr>
          <w:lang w:val="cs-CZ"/>
        </w:rPr>
        <w:t>této smlouvy</w:t>
      </w:r>
      <w:r>
        <w:t>. Tento přehled dodatečných prací musí být nejpozději ke stanovenému termínu odsouhlasen po věcné stránce zástupcem objednatele. Pokud zhotovitel nepředloží odsouhlasený přehled dodatečných prací v uvedeném termínu, nebude požadavek na dodatečné práce objednatelem akceptován.</w:t>
      </w:r>
      <w:bookmarkEnd w:id="7"/>
      <w:r>
        <w:t xml:space="preserve"> </w:t>
      </w:r>
    </w:p>
    <w:p w14:paraId="202660AC" w14:textId="77777777" w:rsidR="009741EB" w:rsidRDefault="009741EB" w:rsidP="009741EB">
      <w:pPr>
        <w:pStyle w:val="Meziodstavce"/>
      </w:pPr>
    </w:p>
    <w:p w14:paraId="7B576E0A" w14:textId="100BF17D" w:rsidR="009741EB" w:rsidRDefault="009741EB" w:rsidP="009741EB">
      <w:pPr>
        <w:pStyle w:val="lneksmlouvytextPVL"/>
      </w:pPr>
      <w:r w:rsidRPr="0028681C">
        <w:t>Cena díla bude zhotoviteli uhrazena na základě měsíčních dílčích faktur a konečné zúčtovací faktury. Dílčí faktury budou vystaveny nejvýše do rozsahu 85</w:t>
      </w:r>
      <w:r w:rsidR="00DE2FB5">
        <w:rPr>
          <w:lang w:val="cs-CZ"/>
        </w:rPr>
        <w:t xml:space="preserve"> </w:t>
      </w:r>
      <w:r w:rsidRPr="0028681C">
        <w:t>% z ceny díla, vždy pouze na základě objednatelem schváleného rozsahu skutečně provedených prací k poslednímu pracovnímu dni běžného měsíce, respektive ke dni dosažení součtové výše 85% ceny díla. Dnem uskutečnění zdanitelného plnění bude poslední pracovní den měsíce, případně den dosažení součtové výše 85</w:t>
      </w:r>
      <w:r w:rsidR="00DE2FB5">
        <w:rPr>
          <w:lang w:val="cs-CZ"/>
        </w:rPr>
        <w:t xml:space="preserve"> </w:t>
      </w:r>
      <w:r w:rsidRPr="0028681C">
        <w:t>% ceny díla</w:t>
      </w:r>
      <w:r>
        <w:t>.</w:t>
      </w:r>
      <w:r w:rsidR="00486871">
        <w:rPr>
          <w:lang w:val="cs-CZ"/>
        </w:rPr>
        <w:t xml:space="preserve"> </w:t>
      </w:r>
      <w:r w:rsidRPr="0028681C">
        <w:t>Měsíční dílčí faktury budou vystaveny a předány objednateli do 10 kalendářních dní ode dne uskutečnění zdanitelného plnění. Přílohou faktury bude vždy soupis provedených prací, potvrzený oprávněným zástupcem objednatele a</w:t>
      </w:r>
      <w:r>
        <w:t> </w:t>
      </w:r>
      <w:r w:rsidRPr="0028681C">
        <w:t>oprávněným zástupcem zhotovitele.</w:t>
      </w:r>
    </w:p>
    <w:p w14:paraId="64256161" w14:textId="77777777" w:rsidR="009741EB" w:rsidRDefault="009741EB" w:rsidP="009741EB">
      <w:pPr>
        <w:pStyle w:val="SamostatntextpodlnekPVL"/>
      </w:pPr>
      <w:r w:rsidRPr="0028681C">
        <w:t>Konečná faktura bude vystavena do 10 kalendářních dní po předání a převzetí díla, dnem uskutečnění zdanitelného plnění bude den předání a převzetí díla. Konečná faktura musí obsahovat přehled všech vystavených dílčích faktur, vyplacených částek a vyúčtování ceny díla. Přílohou konečné faktury bude zápis o předání a převzetí díla</w:t>
      </w:r>
      <w:r w:rsidR="00E054EE">
        <w:rPr>
          <w:lang w:val="cs-CZ"/>
        </w:rPr>
        <w:t xml:space="preserve"> potvrzený oprávněným zástupcem objednatele a oprávněným zástupcem zhotovitele</w:t>
      </w:r>
      <w:r w:rsidRPr="0028681C">
        <w:t xml:space="preserve">. </w:t>
      </w:r>
    </w:p>
    <w:p w14:paraId="6F8608B2" w14:textId="77777777" w:rsidR="00C5496E" w:rsidRDefault="00C5496E" w:rsidP="009741EB">
      <w:pPr>
        <w:pStyle w:val="Meziodstavce"/>
        <w:rPr>
          <w:lang w:val="cs-CZ"/>
        </w:rPr>
      </w:pPr>
    </w:p>
    <w:p w14:paraId="1ED023C0" w14:textId="7F608EBE" w:rsidR="009741EB" w:rsidRDefault="009741EB" w:rsidP="009741EB">
      <w:pPr>
        <w:pStyle w:val="lneksmlouvytextPVL"/>
      </w:pPr>
      <w:r>
        <w:t>V případě, že dílo je převzato bez vad, uhradí objednatel zhotoviteli konečnou fakturu v plné výši. V případě, že dílo vykazuje vady, které samy o sobě ani ve spojení s jinými neovlivní řádné, bezpečné a bezporuchové využití díla a dílo bude převzato s výhradami, bude konečná faktura objednatelem uhrazena pouze do výše, která odpovídá 90</w:t>
      </w:r>
      <w:r w:rsidR="00DE2FB5">
        <w:rPr>
          <w:lang w:val="cs-CZ"/>
        </w:rPr>
        <w:t xml:space="preserve"> </w:t>
      </w:r>
      <w:r>
        <w:t>% celkové ceny díla. Zbývajících 10</w:t>
      </w:r>
      <w:r w:rsidR="00DE2FB5">
        <w:rPr>
          <w:lang w:val="cs-CZ"/>
        </w:rPr>
        <w:t xml:space="preserve"> </w:t>
      </w:r>
      <w:r>
        <w:t>% z celkové ceny díla bude objednatelem uhrazeno až po odstranění poslední vady. O skutečnosti, že zhotovitel odstranil poslední vadu, bude sepsán samostatný zápis. Zbylých 10</w:t>
      </w:r>
      <w:r w:rsidR="00DE2FB5">
        <w:rPr>
          <w:lang w:val="cs-CZ"/>
        </w:rPr>
        <w:t xml:space="preserve"> </w:t>
      </w:r>
      <w:r>
        <w:t>% z celkové ceny díla bude objednatelem uhrazeno do 10 kalendářních dní od podpisu zápisu o odstranění poslední vady.</w:t>
      </w:r>
    </w:p>
    <w:p w14:paraId="31F8316D" w14:textId="77777777" w:rsidR="009741EB" w:rsidRDefault="009741EB" w:rsidP="009741EB">
      <w:pPr>
        <w:pStyle w:val="Meziodstavce"/>
      </w:pPr>
    </w:p>
    <w:p w14:paraId="198CF0AD" w14:textId="77777777" w:rsidR="009741EB" w:rsidRDefault="009741EB" w:rsidP="009741EB">
      <w:pPr>
        <w:pStyle w:val="lneksmlouvytextPVL"/>
      </w:pPr>
      <w:r w:rsidRPr="00B66F63">
        <w:t xml:space="preserve">Platebním dokladem je faktura. Faktura musí obsahovat všechny náležitosti daňového – účetního dokladu podle účinných právních předpisů, musí obsahovat přesný název akce, číslo smlouvy objednatele, jméno, příjmení, funkce a podpis osoby, která fakturu vystavila. Přílohou faktury bude soupis provedených prací podepsaný oprávněnými osobami objednatele ve </w:t>
      </w:r>
      <w:r w:rsidRPr="00B66F63">
        <w:lastRenderedPageBreak/>
        <w:t>věcech technických a oprávněnými osobami zhotovitele ve věcech technických, případně zápis o předání a převzetí díla</w:t>
      </w:r>
      <w:r w:rsidR="00E054EE">
        <w:rPr>
          <w:lang w:val="cs-CZ"/>
        </w:rPr>
        <w:t>, rovněž podepsaný oprávněnými osobami objednatele ve věcech technických a oprávněnými osobami zhotovitele ve věcech technických</w:t>
      </w:r>
      <w:r w:rsidRPr="00B66F63">
        <w:t>.</w:t>
      </w:r>
      <w:r>
        <w:t xml:space="preserve"> </w:t>
      </w:r>
    </w:p>
    <w:p w14:paraId="4EF9DAAA" w14:textId="77777777" w:rsidR="009741EB" w:rsidRDefault="009741EB" w:rsidP="009741EB">
      <w:pPr>
        <w:pStyle w:val="Meziodstavce"/>
      </w:pPr>
    </w:p>
    <w:p w14:paraId="62467FFA" w14:textId="67A812FB" w:rsidR="009741EB" w:rsidRDefault="009741EB" w:rsidP="009741EB">
      <w:pPr>
        <w:pStyle w:val="lneksmlouvytextPVL"/>
      </w:pPr>
      <w:r>
        <w:t xml:space="preserve">Splatnost faktury je </w:t>
      </w:r>
      <w:r w:rsidRPr="003D30CD">
        <w:t xml:space="preserve">do </w:t>
      </w:r>
      <w:r w:rsidR="003F3F76">
        <w:rPr>
          <w:lang w:val="cs-CZ"/>
        </w:rPr>
        <w:t>21</w:t>
      </w:r>
      <w:r>
        <w:t xml:space="preserve"> kalendářních dní ode dne jejího doručení objednateli. </w:t>
      </w:r>
    </w:p>
    <w:p w14:paraId="45A879F4" w14:textId="77777777" w:rsidR="009741EB" w:rsidRDefault="009741EB" w:rsidP="009741EB">
      <w:pPr>
        <w:pStyle w:val="Meziodstavce"/>
      </w:pPr>
    </w:p>
    <w:p w14:paraId="6B5B6133" w14:textId="77777777" w:rsidR="009741EB" w:rsidRDefault="009741EB" w:rsidP="009741EB">
      <w:pPr>
        <w:pStyle w:val="lneksmlouvytextPVL"/>
      </w:pPr>
      <w:r>
        <w:t xml:space="preserve">Faktura bude uhrazena na účet zhotovitele, který je správcem daně zveřejněn v Registru plátců DPH. Pokud k datu uskutečnění zdanitelného plnění uvedeného na daňovém dokladu bude zhotovitel v Registru plátců DPH uveden jako nespolehlivý plátce, bude objednatel postupovat v souladu se zákonem č. 235/2004 Sb., o dani z přidané hodnoty, ve znění pozdějších předpisů. </w:t>
      </w:r>
    </w:p>
    <w:p w14:paraId="2BACE062" w14:textId="77777777" w:rsidR="009741EB" w:rsidRDefault="009741EB" w:rsidP="009741EB">
      <w:pPr>
        <w:pStyle w:val="Meziodstavce"/>
      </w:pPr>
    </w:p>
    <w:p w14:paraId="2228D703" w14:textId="77777777" w:rsidR="009741EB" w:rsidRDefault="009741EB" w:rsidP="009741EB">
      <w:pPr>
        <w:pStyle w:val="lneksmlouvytextPVL"/>
      </w:pPr>
      <w:r w:rsidRPr="00B66F63">
        <w:t xml:space="preserve">Objednatel je oprávněn kdykoli jednostranně započíst jakékoliv své pohledávky </w:t>
      </w:r>
      <w:r>
        <w:t>p</w:t>
      </w:r>
      <w:r w:rsidRPr="00B66F63">
        <w:t>roti jakýmkoli pohledávkám zhotovitele za objednatelem, a to i</w:t>
      </w:r>
      <w:r>
        <w:t xml:space="preserve"> v</w:t>
      </w:r>
      <w:r w:rsidRPr="00B66F63">
        <w:t xml:space="preserve"> případě, kdy některá z pohledávek není dosud splatná. Smluvní strany se dohodly, že zhotovitel není oprávněn jednostranně započíst žádné své pohledávky </w:t>
      </w:r>
      <w:r>
        <w:t>proti pohledávkám objednatele.</w:t>
      </w:r>
    </w:p>
    <w:p w14:paraId="13CD458A" w14:textId="77777777" w:rsidR="009741EB" w:rsidRDefault="009741EB" w:rsidP="009741EB">
      <w:pPr>
        <w:pStyle w:val="Meziodstavce"/>
      </w:pPr>
    </w:p>
    <w:p w14:paraId="44F1827E" w14:textId="77777777" w:rsidR="009741EB" w:rsidRDefault="009741EB" w:rsidP="009741EB">
      <w:pPr>
        <w:pStyle w:val="lneksmlouvytextPVL"/>
      </w:pPr>
      <w:r>
        <w:t>Objednatel je oprávněn odmítnout úhradu faktury v případě, že dílo není prováděno v souladu s touto smlouvou nebo faktura neodpovídá schválenému soupisu skutečně provedených prací či protokolu o předání a převzetí díla, nebo faktura neobsahuje předepsané náležitosti. Zhotovitel je povinen v případě oprávněné reklamace fakturu nově vyhotovit. Oprávněným vrácením faktury přestává běžet původní lhůta splatnosti. Lhůta splatnosti běží znovu ode dne doručení nově vyhotovené faktury na adresu objednatele.</w:t>
      </w:r>
    </w:p>
    <w:p w14:paraId="3C83E30A" w14:textId="77777777" w:rsidR="00AF23A5" w:rsidRDefault="00AF23A5" w:rsidP="009741EB">
      <w:pPr>
        <w:pStyle w:val="Zkladntext21"/>
        <w:tabs>
          <w:tab w:val="left" w:pos="426"/>
        </w:tabs>
        <w:jc w:val="both"/>
        <w:rPr>
          <w:rFonts w:cs="Arial"/>
          <w:sz w:val="22"/>
        </w:rPr>
      </w:pPr>
    </w:p>
    <w:p w14:paraId="19B8662E" w14:textId="77777777" w:rsidR="009741EB" w:rsidRDefault="009741EB" w:rsidP="009741EB">
      <w:pPr>
        <w:pStyle w:val="lneksmlouvynadpisPVL"/>
      </w:pPr>
      <w:r>
        <w:t>Podmínky provádění díla</w:t>
      </w:r>
    </w:p>
    <w:p w14:paraId="5234C3A2" w14:textId="5EBF1605" w:rsidR="009741EB" w:rsidRPr="00DE2FB5" w:rsidRDefault="009741EB" w:rsidP="009741EB">
      <w:pPr>
        <w:pStyle w:val="lneksmlouvytextPVL"/>
      </w:pPr>
      <w:r>
        <w:t>Při provádění díla postupuje zhotovitel samostatně a na vlastní odpovědnost. Objednatel je oprávněn kontrolovat provádění díla a sdělit zhotoviteli své případné připomínky k provádění díla a k předávaným dokumentům. Zhotovitel je povinen tyto připomínky s objednatelem neprodleně projednat. Při provádění díla je zhotovitel povinen respektovat všechny obecně závazné právní předpisy, technické normy (ČSN, Oborové normy a</w:t>
      </w:r>
      <w:r w:rsidR="00DE2FB5">
        <w:rPr>
          <w:lang w:val="cs-CZ"/>
        </w:rPr>
        <w:t> </w:t>
      </w:r>
      <w:r>
        <w:t>Technologické předpisy) a zadávací podmínky vztahující se k předmětu díla tak, aby jakost díla odpovídala běžnému standardu a požadavkům sjednaným touto smlouvou.</w:t>
      </w:r>
    </w:p>
    <w:p w14:paraId="05DD1189" w14:textId="77777777" w:rsidR="00DE2FB5" w:rsidRPr="00DE2FB5" w:rsidRDefault="00DE2FB5" w:rsidP="00DE2FB5">
      <w:pPr>
        <w:pStyle w:val="lneksmlouvytextPVL"/>
        <w:numPr>
          <w:ilvl w:val="0"/>
          <w:numId w:val="0"/>
        </w:numPr>
        <w:ind w:left="426"/>
      </w:pPr>
    </w:p>
    <w:p w14:paraId="63BCA943" w14:textId="6C3D1897" w:rsidR="00DE2FB5" w:rsidRDefault="00DE2FB5" w:rsidP="009741EB">
      <w:pPr>
        <w:pStyle w:val="lneksmlouvytextPVL"/>
      </w:pPr>
      <w:r>
        <w:rPr>
          <w:lang w:val="cs-CZ"/>
        </w:rPr>
        <w:t xml:space="preserve">Zhotovitel je povinen zpracovat a dodržovat Havarijní plán </w:t>
      </w:r>
      <w:bookmarkStart w:id="8" w:name="_GoBack"/>
      <w:bookmarkEnd w:id="8"/>
      <w:r>
        <w:rPr>
          <w:lang w:val="cs-CZ"/>
        </w:rPr>
        <w:t xml:space="preserve">včetně zajištění jeho schválení příslušným úřadem. Objednatel je oprávněn po zhotoviteli požadovat předložení Havarijního plánu stavby a provádět kontrolu dodržování jeho podmínek. </w:t>
      </w:r>
    </w:p>
    <w:p w14:paraId="4D420CA7" w14:textId="77777777" w:rsidR="009741EB" w:rsidRDefault="009741EB" w:rsidP="009741EB">
      <w:pPr>
        <w:pStyle w:val="Meziodstavce"/>
      </w:pPr>
    </w:p>
    <w:p w14:paraId="79EC36CF" w14:textId="77777777" w:rsidR="009741EB" w:rsidRPr="00B66F63" w:rsidRDefault="009741EB" w:rsidP="009741EB">
      <w:pPr>
        <w:pStyle w:val="lneksmlouvytextPVL"/>
      </w:pPr>
      <w:r w:rsidRPr="00B66F63">
        <w:t>Zhotovitel je povinen upozornit objednatele na případnou nevhodnou povahu pokynů daných mu objednatelem k provádění díla, či jakéhokoliv jiného pokynu, který by mohl omezit nebo ohrozit funkčnost díla, způsobit vadu. V případě, že zhotovitel neupozorní objednatele na nevhodnost jeho pokynů vztahujících se k provádění díla, či jakéhokoliv jiného pokynu, který by mohl omezit nebo ohrozit funkčnost díla, způsobit vadu, jednal nedbale a zavazuje se nahradit škodu, která tímto vznikla.</w:t>
      </w:r>
    </w:p>
    <w:p w14:paraId="75FFA2B9" w14:textId="77777777" w:rsidR="009741EB" w:rsidRPr="00961D3A" w:rsidRDefault="009741EB" w:rsidP="009741EB">
      <w:pPr>
        <w:pStyle w:val="Meziodstavce"/>
      </w:pPr>
    </w:p>
    <w:p w14:paraId="6B129940" w14:textId="7CA6E7D8" w:rsidR="009741EB" w:rsidRPr="004C0CE9" w:rsidRDefault="009741EB" w:rsidP="009741EB">
      <w:pPr>
        <w:pStyle w:val="lneksmlouvytextPVL"/>
      </w:pPr>
      <w:r w:rsidRPr="004C0CE9">
        <w:t>Dílo bude realizováno dle příslušné</w:t>
      </w:r>
      <w:r>
        <w:t xml:space="preserve"> projektové</w:t>
      </w:r>
      <w:r w:rsidRPr="004C0CE9">
        <w:t xml:space="preserve"> </w:t>
      </w:r>
      <w:bookmarkStart w:id="9" w:name="OLE_LINK2"/>
      <w:r>
        <w:t>dokumentace</w:t>
      </w:r>
      <w:r w:rsidRPr="000A5A0D">
        <w:t>,</w:t>
      </w:r>
      <w:r w:rsidRPr="004C0CE9">
        <w:t xml:space="preserve"> která byla předána v rámci řízení </w:t>
      </w:r>
      <w:bookmarkEnd w:id="9"/>
      <w:r w:rsidR="00D65EFA">
        <w:rPr>
          <w:lang w:val="cs-CZ"/>
        </w:rPr>
        <w:t xml:space="preserve">pro </w:t>
      </w:r>
      <w:r w:rsidR="00131DA1">
        <w:rPr>
          <w:lang w:val="cs-CZ"/>
        </w:rPr>
        <w:t xml:space="preserve">zadání veřejné zakázky malého rozsahu </w:t>
      </w:r>
      <w:r w:rsidRPr="004C0CE9">
        <w:t>a dle požadavků uvedených a zřejmých ze zadávací dokumentace a z této smlouvy.</w:t>
      </w:r>
    </w:p>
    <w:p w14:paraId="438E2ACE" w14:textId="77777777" w:rsidR="009741EB" w:rsidRPr="000B30F0" w:rsidRDefault="009741EB" w:rsidP="009741EB">
      <w:pPr>
        <w:pStyle w:val="Meziodstavce"/>
      </w:pPr>
    </w:p>
    <w:p w14:paraId="400CF2BC" w14:textId="77777777" w:rsidR="009741EB" w:rsidRPr="00B66F63" w:rsidRDefault="009741EB" w:rsidP="009741EB">
      <w:pPr>
        <w:pStyle w:val="lneksmlouvytextPVL"/>
      </w:pPr>
      <w:r w:rsidRPr="00B66F63">
        <w:t xml:space="preserve">Jakoukoli změnu sjednaného rozsahu díla je zhotovitel oprávněn realizovat pouze na základě písemného souhlasu objednatele. V případě, že zhotovitel bude realizovat jakoukoli změnu sjednaného rozsahu díla bez písemného souhlasu objednatele, je povinen v případě požadavku objednatele na své vlastní náklady odstranit realizované práce či provést nerealizované práce. V žádném případě však zhotovitel nemá v takovém případě nárok na </w:t>
      </w:r>
      <w:r w:rsidRPr="00B66F63">
        <w:lastRenderedPageBreak/>
        <w:t xml:space="preserve">náhradu nákladů ani jakékoliv ceny za realizované práce měnící sjednaný rozsah díla i tehdy, pokud by mu tato smlouva jinak nárok na jejich úhradu přiznávala.   </w:t>
      </w:r>
    </w:p>
    <w:p w14:paraId="4BC8DE3A" w14:textId="77777777" w:rsidR="009741EB" w:rsidRPr="00961D3A" w:rsidRDefault="009741EB" w:rsidP="009741EB">
      <w:pPr>
        <w:pStyle w:val="Meziodstavce"/>
      </w:pPr>
    </w:p>
    <w:p w14:paraId="74023F4B" w14:textId="77777777" w:rsidR="009741EB" w:rsidRDefault="009741EB" w:rsidP="009741EB">
      <w:pPr>
        <w:pStyle w:val="lneksmlouvytextPVL"/>
      </w:pPr>
      <w:r>
        <w:t>Nebezpečí škody na díle nese až do protokolárního předání a převzetí díla zhotovitel, a to i v případě, došlo-li k mimořádným nepředvídatelným a nepřekonatelným překážkám vzniklým nezávisle na jeho vůli podle § 2913 odst. 2 OZ. Zhotovitel odpovídá za případné škody způsobené na dokončených pracích, pozemcích a konstrukcích propůjčených k realizaci, zařízení staveniště, skládkách materiálu, přístupových komunikacích, dopravní a mechanizační technice</w:t>
      </w:r>
      <w:r w:rsidRPr="0001512F">
        <w:t xml:space="preserve"> </w:t>
      </w:r>
      <w:r>
        <w:t>až do předání díla objednateli, včetně újmy na zdraví vlastních zaměstnanců, zdraví a majetku třetích osob, jimž vznikla škoda v příčinné souvislosti s prováděním díla i v souvislosti s činností zhotovitele, která přímo nesouvisí s předmětem smlouvy. Zhotovitel je povinen neprodleně odstraňovat znečištění, které způsobil stavební činností.</w:t>
      </w:r>
    </w:p>
    <w:p w14:paraId="1543137D" w14:textId="77777777" w:rsidR="009741EB" w:rsidRDefault="009741EB" w:rsidP="009741EB">
      <w:pPr>
        <w:pStyle w:val="Meziodstavce"/>
      </w:pPr>
    </w:p>
    <w:p w14:paraId="494F63D3" w14:textId="77777777" w:rsidR="009741EB" w:rsidRPr="00B751A8" w:rsidRDefault="009741EB" w:rsidP="009741EB">
      <w:pPr>
        <w:pStyle w:val="lneksmlouvytextPVL"/>
      </w:pPr>
      <w:r>
        <w:t xml:space="preserve">Zhotovitel vede po celou dobu stavby stavební deník, který musí být během celé doby, po kterou se na stavbě pracuje, přístupný osobám pověřeným objednatelem kontrolou provádění díla (dále jen „technický dozor“) a osobám pověřeným projektantem k provádění autorského dozoru, případně dalším osobám oprávněným k nahlížení nebo zápisu do stavebního deníku dle smlouvy. Objednatel určí uvedené osoby jmenovitě zápisem do stavebního deníku. Deník vede zhotovitel s minimálně dvěma oddělitelnými průpisy, z nichž prvý si oddělí technický dozor a druhý ukládá zhotovitel k archivaci. Originál deníku předá zhotovitel objednateli spolu s dokumentací skutečného provedení díla a dalšími listinnými dokumenty </w:t>
      </w:r>
      <w:r w:rsidRPr="00B751A8">
        <w:t>při přejímacím řízení.</w:t>
      </w:r>
    </w:p>
    <w:p w14:paraId="05B55F16" w14:textId="77777777" w:rsidR="009741EB" w:rsidRDefault="009741EB" w:rsidP="009741EB">
      <w:pPr>
        <w:pStyle w:val="Meziodstavce"/>
      </w:pPr>
    </w:p>
    <w:p w14:paraId="1A0D82C5" w14:textId="77777777" w:rsidR="009741EB" w:rsidRPr="00012F5C" w:rsidRDefault="009741EB" w:rsidP="009741EB">
      <w:pPr>
        <w:pStyle w:val="lneksmlouvytextPVL"/>
      </w:pPr>
      <w:r>
        <w:t>Přijde-li technický dozor objednatele při výkonu své práce do styku se skutečnostmi, nebo obdrží-li od zhotovitele dokumenty, které zhotovitel považuje za své obchodní tajemství, je zhotovitel povinen na tuto skutečnost technický dozor výslovně upozornit. Technický dozor je oprávněn tyto skutečnosti sdělit nebo písemnosti předat pouze objednateli, projektantovi vykonávajícímu autorský dozor nebo orgánům státního stavebního dohledu.</w:t>
      </w:r>
    </w:p>
    <w:p w14:paraId="3710897B" w14:textId="77777777" w:rsidR="00705F45" w:rsidRDefault="00705F45" w:rsidP="00705F45">
      <w:pPr>
        <w:pStyle w:val="Meziodstavce"/>
      </w:pPr>
    </w:p>
    <w:p w14:paraId="10770A61" w14:textId="77777777" w:rsidR="00705F45" w:rsidRPr="00F23092" w:rsidRDefault="00705F45" w:rsidP="00705F45">
      <w:pPr>
        <w:pStyle w:val="lneksmlouvytextPVL"/>
      </w:pPr>
      <w:r w:rsidRPr="00B66F63">
        <w:t xml:space="preserve">Zhotovitel odpovídá přímo za výběr a řádnou koordinaci všech </w:t>
      </w:r>
      <w:r>
        <w:t>pod</w:t>
      </w:r>
      <w:r w:rsidRPr="00B66F63">
        <w:t>dodavatelů</w:t>
      </w:r>
      <w:r>
        <w:rPr>
          <w:lang w:val="cs-CZ"/>
        </w:rPr>
        <w:t>.</w:t>
      </w:r>
      <w:r w:rsidRPr="00F23092">
        <w:t xml:space="preserve"> Objednatel má právo v opodstatněných případech požadovat změnu jakéhokoli </w:t>
      </w:r>
      <w:r>
        <w:t>pod</w:t>
      </w:r>
      <w:r w:rsidRPr="00F23092">
        <w:t xml:space="preserve">dodavatele zhotovitele. V tomto případě je zhotovitel povinen změnit </w:t>
      </w:r>
      <w:r>
        <w:t>pod</w:t>
      </w:r>
      <w:r w:rsidRPr="00F23092">
        <w:t>dodavatele bez zbytečného odkladu tak, aby v žádném případě nebyl narušen plynulý průběh výstavby a plnění povinností zhotovitele vyplývající</w:t>
      </w:r>
      <w:r>
        <w:t>ch</w:t>
      </w:r>
      <w:r w:rsidRPr="00F23092">
        <w:t xml:space="preserve"> z této smlouvy. Případně vzniklé náklady, vyplývající ze změny </w:t>
      </w:r>
      <w:r>
        <w:t>pod</w:t>
      </w:r>
      <w:r w:rsidRPr="00F23092">
        <w:t xml:space="preserve">dodavatele, nese v plném rozsahu zhotovitel. </w:t>
      </w:r>
    </w:p>
    <w:p w14:paraId="41D5E4C9" w14:textId="77777777" w:rsidR="00705F45" w:rsidRDefault="00705F45" w:rsidP="00705F45">
      <w:pPr>
        <w:pStyle w:val="Meziodstavce"/>
      </w:pPr>
    </w:p>
    <w:p w14:paraId="45B6B9AD" w14:textId="77777777" w:rsidR="00705F45" w:rsidRDefault="00705F45" w:rsidP="00705F45">
      <w:pPr>
        <w:pStyle w:val="lneksmlouvytextPVL"/>
      </w:pPr>
      <w:r>
        <w:t xml:space="preserve">Zhotovitel je povinen udržovat pracoviště v čistotě, odvážet stavební odpad a vytěžený materiál a provádět pravidelný úklid, zejména příjezdových komunikací </w:t>
      </w:r>
      <w:r w:rsidRPr="000A27BA">
        <w:t>skrz zástavbu</w:t>
      </w:r>
      <w:r>
        <w:t xml:space="preserve"> v</w:t>
      </w:r>
      <w:r>
        <w:rPr>
          <w:lang w:val="cs-CZ"/>
        </w:rPr>
        <w:t> </w:t>
      </w:r>
      <w:r>
        <w:t>průběhu plnění díla. Jestliže zhotovitel přes výzvu objednatele k zajištění úklidu tak, jak stanoví tato smlouva, úklid neprovede, má objednatel právo zajistit jej na náklady zhotovitele. Odpadky, zbytky stavebních materiálů, stavební prvky je třeba věcně, správně a odborně zlikvidovat a to v souladu s příslušnými hygienickými ustanoveními, místními podmínkami, platnými právními předpisy a jinými obecně závaznými normami, především v souladu se zákonem č. 185/2001 Sb., o odpadech a o změně některých dalších zákonů, ve znění pozdějších předpisů, a vyhláškou č. 383/2001 Sb., o podrobnostech nakládání s odpady, ve znění pozdějších předpisů.</w:t>
      </w:r>
    </w:p>
    <w:p w14:paraId="0DFE06B4" w14:textId="77777777" w:rsidR="00705F45" w:rsidRDefault="00705F45" w:rsidP="00705F45">
      <w:pPr>
        <w:pStyle w:val="Meziodstavce"/>
        <w:rPr>
          <w:lang w:val="cs-CZ"/>
        </w:rPr>
      </w:pPr>
    </w:p>
    <w:p w14:paraId="6553ED99" w14:textId="77777777" w:rsidR="00705F45" w:rsidRDefault="00705F45" w:rsidP="00705F45">
      <w:pPr>
        <w:pStyle w:val="lneksmlouvytextPVL"/>
      </w:pPr>
      <w:r>
        <w:t>Zhotovitel podpisem této smlouvy přebírá povinnosti uvedené v Čestném prohlášení o</w:t>
      </w:r>
      <w:r>
        <w:rPr>
          <w:lang w:val="cs-CZ"/>
        </w:rPr>
        <w:t> </w:t>
      </w:r>
      <w:r>
        <w:t>zajištění sociálně odpovědného plnění předmětu veřejné zakázky</w:t>
      </w:r>
      <w:r>
        <w:rPr>
          <w:lang w:val="cs-CZ"/>
        </w:rPr>
        <w:t xml:space="preserve"> (dále jen „ČPSO“)</w:t>
      </w:r>
      <w:r>
        <w:t xml:space="preserve">, které je </w:t>
      </w:r>
      <w:r>
        <w:rPr>
          <w:lang w:val="cs-CZ"/>
        </w:rPr>
        <w:t>součástí nabídky zhotovitele podané v rámci Veřejné zakázky</w:t>
      </w:r>
      <w:r>
        <w:t>. Objednatel je oprávněn plnění těchto povinností kdykoliv kontrolovat, a to i bez předchozího ohlášení zhotoviteli. Je</w:t>
      </w:r>
      <w:r>
        <w:rPr>
          <w:lang w:val="cs-CZ"/>
        </w:rPr>
        <w:noBreakHyphen/>
      </w:r>
      <w:proofErr w:type="spellStart"/>
      <w:r>
        <w:t>li</w:t>
      </w:r>
      <w:proofErr w:type="spellEnd"/>
      <w:r>
        <w:rPr>
          <w:lang w:val="cs-CZ"/>
        </w:rPr>
        <w:t> </w:t>
      </w:r>
      <w:r>
        <w:t>k provedení kontroly potřeba předložení dokumentů, zavazuje se zhotovitel k jejich předložení nejpozději do 2 pracovních dnů od doručení výzvy objednatele.</w:t>
      </w:r>
    </w:p>
    <w:p w14:paraId="5FCEE7FD" w14:textId="77777777" w:rsidR="00705F45" w:rsidRPr="002F5D4A" w:rsidRDefault="00705F45" w:rsidP="00705F45">
      <w:pPr>
        <w:pStyle w:val="Meziodstavce"/>
        <w:rPr>
          <w:lang w:val="cs-CZ"/>
        </w:rPr>
      </w:pPr>
    </w:p>
    <w:p w14:paraId="1FA6B3D9" w14:textId="77777777" w:rsidR="00705F45" w:rsidRDefault="00705F45" w:rsidP="00705F45">
      <w:pPr>
        <w:pStyle w:val="lneksmlouvytextPVL"/>
      </w:pPr>
      <w:r>
        <w:lastRenderedPageBreak/>
        <w:t>Zhotovitel je povinen na předaném staveništi zajistit dodržování právních a ostatních předpisů týkajících se bezpečnosti práce a požární ochrany svých zaměstnanců nebo poddodavatelů zhotovitele.</w:t>
      </w:r>
    </w:p>
    <w:p w14:paraId="594E44A0" w14:textId="77777777" w:rsidR="00705F45" w:rsidRDefault="00705F45" w:rsidP="00705F45">
      <w:pPr>
        <w:pStyle w:val="Meziodstavce"/>
      </w:pPr>
    </w:p>
    <w:p w14:paraId="2AABA231" w14:textId="77777777" w:rsidR="00705F45" w:rsidRDefault="00705F45" w:rsidP="00705F45">
      <w:pPr>
        <w:pStyle w:val="lneksmlouvytextPVL"/>
      </w:pPr>
      <w:r>
        <w:t>Zhotovitel zajistí na staveništi hygienické a sociální zařízení a prostředky pro poskytování první lékařské pomoci.</w:t>
      </w:r>
    </w:p>
    <w:p w14:paraId="1579F324" w14:textId="77777777" w:rsidR="00705F45" w:rsidRDefault="00705F45" w:rsidP="00705F45">
      <w:pPr>
        <w:pStyle w:val="Meziodstavce"/>
      </w:pPr>
    </w:p>
    <w:p w14:paraId="02716E8B" w14:textId="77777777" w:rsidR="00705F45" w:rsidRPr="00394DAB" w:rsidRDefault="00705F45" w:rsidP="00705F45">
      <w:pPr>
        <w:pStyle w:val="lneksmlouvytextPVL"/>
      </w:pPr>
      <w:r>
        <w:t>Zhotovitel je povinen provádět stavební práce s nejvyšší možnou odbornou péčí, a to zejména vzhledem k možnému znečištění povrchových vod ropnými produkty při použití mechanizace. V případě nedostatečných opatření je zhotovitel povinen na základě požadavku objednatele provést nápravu.</w:t>
      </w:r>
    </w:p>
    <w:p w14:paraId="7DCF80D0" w14:textId="77777777" w:rsidR="00605D5B" w:rsidRDefault="00605D5B" w:rsidP="00394DAB">
      <w:pPr>
        <w:pStyle w:val="Odstavecseseznamem"/>
        <w:spacing w:after="0" w:line="240" w:lineRule="auto"/>
      </w:pPr>
    </w:p>
    <w:p w14:paraId="66DC5BF6" w14:textId="77777777" w:rsidR="009741EB" w:rsidRDefault="009741EB" w:rsidP="009741EB">
      <w:pPr>
        <w:pStyle w:val="lneksmlouvynadpisPVL"/>
      </w:pPr>
      <w:r>
        <w:t>Staveniště</w:t>
      </w:r>
    </w:p>
    <w:p w14:paraId="2EC0DF62" w14:textId="6A6C826E" w:rsidR="009741EB" w:rsidRPr="00384319" w:rsidRDefault="00AB5961" w:rsidP="009741EB">
      <w:pPr>
        <w:pStyle w:val="lneksmlouvytextPVL"/>
      </w:pPr>
      <w:r w:rsidRPr="00F83C7E">
        <w:t xml:space="preserve">Objednatel se zavazuje předat zhotoviteli staveniště </w:t>
      </w:r>
      <w:r w:rsidR="00D80679">
        <w:rPr>
          <w:lang w:val="cs-CZ"/>
        </w:rPr>
        <w:t xml:space="preserve">do 15 kalendářních dní </w:t>
      </w:r>
      <w:r>
        <w:rPr>
          <w:lang w:val="cs-CZ"/>
        </w:rPr>
        <w:t>po nabytí účinnosti této smlouvy</w:t>
      </w:r>
      <w:r w:rsidRPr="00F83C7E">
        <w:t>, pokud se smluvní strany nedohodnou jinak</w:t>
      </w:r>
      <w:r w:rsidR="009741EB" w:rsidRPr="00F83C7E">
        <w:t>.</w:t>
      </w:r>
    </w:p>
    <w:p w14:paraId="51478AD5" w14:textId="77777777" w:rsidR="00AF23A5" w:rsidRPr="00AF23A5" w:rsidRDefault="00AF23A5" w:rsidP="009741EB">
      <w:pPr>
        <w:pStyle w:val="Meziodstavce"/>
        <w:rPr>
          <w:lang w:val="cs-CZ"/>
        </w:rPr>
      </w:pPr>
    </w:p>
    <w:p w14:paraId="047B48C1" w14:textId="77777777" w:rsidR="009741EB" w:rsidRDefault="009741EB" w:rsidP="009741EB">
      <w:pPr>
        <w:pStyle w:val="lneksmlouvytextPVL"/>
      </w:pPr>
      <w:r w:rsidRPr="00B5419B">
        <w:t>Nepředá-li objednatel zhotoviteli staveniště v termín</w:t>
      </w:r>
      <w:r>
        <w:t xml:space="preserve">u </w:t>
      </w:r>
      <w:r w:rsidRPr="00B5419B">
        <w:t>dle předchozího</w:t>
      </w:r>
      <w:r>
        <w:t xml:space="preserve"> odstavce, má zhotovitel právo projednat s objednatelem nový termín dokončení díla.</w:t>
      </w:r>
    </w:p>
    <w:p w14:paraId="08A2C6C5" w14:textId="77777777" w:rsidR="009741EB" w:rsidRDefault="009741EB" w:rsidP="009741EB">
      <w:pPr>
        <w:pStyle w:val="Meziodstavce"/>
      </w:pPr>
    </w:p>
    <w:p w14:paraId="67B01EF3" w14:textId="77777777" w:rsidR="009741EB" w:rsidRDefault="009741EB" w:rsidP="009741EB">
      <w:pPr>
        <w:pStyle w:val="lneksmlouvytextPVL"/>
      </w:pPr>
      <w:r>
        <w:t>Zařízení staveniště (dále jen „ZS“), jeho uspořádání a vztahy k okolí (včetně případného dopravního značení apod.) jsou součástí díla. Cena za vybudování a likvidaci ZS je součástí ceny díla. ZS včetně všech nutných přípojek zabezpečuje zhotovitel. Materiál získaný po demontáži ZS je majetkem zhotovitele. Vyžaduje-li vybudování ZS stavební povolení nebo jeho projednání s dotčenými orgány státní správy či jinými osobami, zajistí je zhotovitel na vlastní náklady.</w:t>
      </w:r>
    </w:p>
    <w:p w14:paraId="6AA030A2" w14:textId="77777777" w:rsidR="009741EB" w:rsidRDefault="009741EB" w:rsidP="009741EB">
      <w:pPr>
        <w:pStyle w:val="Meziodstavce"/>
      </w:pPr>
    </w:p>
    <w:p w14:paraId="1E76A752" w14:textId="77777777" w:rsidR="009741EB" w:rsidRDefault="009741EB" w:rsidP="009741EB">
      <w:pPr>
        <w:pStyle w:val="lneksmlouvytextPVL"/>
      </w:pPr>
      <w:r>
        <w:t>Zhotovitel je povinen do 15 kalendářních dní po odevzdání a převzetí díla vyklidit staveniště a upravit je do </w:t>
      </w:r>
      <w:bookmarkStart w:id="10" w:name="OLE_LINK1"/>
      <w:r>
        <w:t xml:space="preserve"> stavu předepsaného příslušnou projektovou dokumentací</w:t>
      </w:r>
      <w:bookmarkEnd w:id="10"/>
      <w:r>
        <w:t xml:space="preserve">, nebo není-li tento stav projektovou dokumentací specifikován, tak do původního stavu. </w:t>
      </w:r>
    </w:p>
    <w:p w14:paraId="48FDC0EA" w14:textId="77777777" w:rsidR="009741EB" w:rsidRDefault="009741EB" w:rsidP="009741EB">
      <w:pPr>
        <w:pStyle w:val="Meziodstavce"/>
      </w:pPr>
    </w:p>
    <w:p w14:paraId="49DEBFD4" w14:textId="77777777" w:rsidR="009741EB" w:rsidRDefault="009741EB" w:rsidP="009741EB">
      <w:pPr>
        <w:pStyle w:val="lneksmlouvytextPVL"/>
      </w:pPr>
      <w:r>
        <w:t>Příjezdové komunikace, pozemky a konstrukce dotčené stavbou uvede zhotovitel do stavu předepsaného příslušnou projektovou dokumentací, nebo, není-li tento stav projektovou dokumentací specifikován, do původního stavu a protokolárně je předá zpět vlastníkům.</w:t>
      </w:r>
    </w:p>
    <w:p w14:paraId="0171F44C" w14:textId="77777777" w:rsidR="009741EB" w:rsidRDefault="009741EB" w:rsidP="009741EB">
      <w:pPr>
        <w:pStyle w:val="Meziodstavce"/>
      </w:pPr>
    </w:p>
    <w:p w14:paraId="0BB5B7A4" w14:textId="77777777" w:rsidR="009741EB" w:rsidRDefault="009741EB" w:rsidP="009741EB">
      <w:pPr>
        <w:pStyle w:val="lneksmlouvytextPVL"/>
      </w:pPr>
      <w:r>
        <w:t>Zhotovitel zajistí provádění stavebních prací tak, aby nedošlo ke znečišťování vod, k úniku ropných nebo jiných škodlivých látek do vodního toku a terénu, bude respektovat podzemní i nadzemní zařízení a učiní taková opatření, aby nedošlo k jejich poškození.</w:t>
      </w:r>
    </w:p>
    <w:p w14:paraId="3D4D61D8" w14:textId="77777777" w:rsidR="00F975B6" w:rsidRDefault="00F975B6" w:rsidP="009741EB">
      <w:pPr>
        <w:pStyle w:val="Meziodstavce"/>
        <w:rPr>
          <w:lang w:val="cs-CZ"/>
        </w:rPr>
      </w:pPr>
    </w:p>
    <w:p w14:paraId="6566B3AD" w14:textId="77777777" w:rsidR="009741EB" w:rsidRDefault="009741EB" w:rsidP="009741EB">
      <w:pPr>
        <w:pStyle w:val="lneksmlouvynadpisPVL"/>
      </w:pPr>
      <w:r w:rsidRPr="006C0829">
        <w:t>Kontrola provádění díla</w:t>
      </w:r>
    </w:p>
    <w:p w14:paraId="3007E5E4" w14:textId="77777777" w:rsidR="009741EB" w:rsidRDefault="009741EB" w:rsidP="009741EB">
      <w:pPr>
        <w:pStyle w:val="lneksmlouvytextPVL"/>
      </w:pPr>
      <w:r>
        <w:t>Objednatel vykonává na stavbě občasný technický dozor k tomu pověřenými osobami a v jeho průběhu sleduje zejména, zda jsou práce prováděny v souladu se smlouvou a příslušnou projektovou dokumentací, podle technických norem, jiných právních předpisů a rozhodnutí oprávněných orgánů. Na nedostatky zjištěné v průběhu prací musí neprodleně upozornit zápisem do stavebního deníku.</w:t>
      </w:r>
    </w:p>
    <w:p w14:paraId="3A0B20D6" w14:textId="77777777" w:rsidR="009741EB" w:rsidRDefault="009741EB" w:rsidP="009741EB">
      <w:pPr>
        <w:pStyle w:val="Meziodstavce"/>
      </w:pPr>
    </w:p>
    <w:p w14:paraId="57F796BF" w14:textId="77777777" w:rsidR="009741EB" w:rsidRDefault="009741EB" w:rsidP="009741EB">
      <w:pPr>
        <w:pStyle w:val="lneksmlouvytextPVL"/>
      </w:pPr>
      <w:r>
        <w:t xml:space="preserve">Technický dozor objednatele není oprávněn zasahovat do činnosti pracovníků zhotovitele. Je však oprávněn dát pracovníkům zhotovitele příkaz přerušit práce, pokud odpovědný pracovník zhotovitele není dosažitelný, a je-li ohrožena kvalita prováděné stavby, život nebo zdraví pracovníků na stavbě, případně životní prostředí. Odpovědným pracovníkem zhotovitele je osoba uvedená v záhlaví smlouvy jako osoba oprávněná jednat o věcech technických. Příkaz k přerušení prací bude učiněn prostřednictvím zápisu do stavebního deníku. Zhotovitel se zavazuje zajistit okamžité provedení tohoto pokynu objednatele a zastavit práce do doby </w:t>
      </w:r>
      <w:r>
        <w:lastRenderedPageBreak/>
        <w:t>projednání připomínek objednatele s osobou oprávněnou jednat za zhotovitele ve věcech technických.</w:t>
      </w:r>
    </w:p>
    <w:p w14:paraId="505EF188" w14:textId="77777777" w:rsidR="009741EB" w:rsidRDefault="009741EB" w:rsidP="009741EB">
      <w:pPr>
        <w:pStyle w:val="Meziodstavce"/>
      </w:pPr>
    </w:p>
    <w:p w14:paraId="6564C792" w14:textId="77777777" w:rsidR="009741EB" w:rsidRDefault="009741EB" w:rsidP="009741EB">
      <w:pPr>
        <w:pStyle w:val="lneksmlouvytextPVL"/>
      </w:pPr>
      <w:r>
        <w:t>Technický dozor objednatele je oprávněn kontrolovat provádění díla v plném rozsahu a je při tom oprávněn vstupovat na staveniště a na všechna pracoviště zhotovitele, kde se vyrábějí výrobky pro stavbu, a do skladů zhotovitele, kde se materiály a výrobky pro stavbu skladují. Zhotovitel je povinen umožnit kontrolu technickému dozoru a při kontrole poskytovat nezbytnou součinnost.</w:t>
      </w:r>
    </w:p>
    <w:p w14:paraId="66490BB8" w14:textId="77777777" w:rsidR="009741EB" w:rsidRDefault="009741EB" w:rsidP="009741EB">
      <w:pPr>
        <w:pStyle w:val="Meziodstavce"/>
      </w:pPr>
    </w:p>
    <w:p w14:paraId="1B539053" w14:textId="77777777" w:rsidR="009741EB" w:rsidRDefault="009741EB" w:rsidP="009741EB">
      <w:pPr>
        <w:pStyle w:val="lneksmlouvytextPVL"/>
      </w:pPr>
      <w:r>
        <w:t>Zhotovitel je povinen neprodleně odstranit zjištěné nedostatky, které technický dozor zapsal do stavebního deníku, pokud se smluvní strany nedohodnou jinak.</w:t>
      </w:r>
    </w:p>
    <w:p w14:paraId="6FD48B01" w14:textId="77777777" w:rsidR="009741EB" w:rsidRDefault="009741EB" w:rsidP="009741EB">
      <w:pPr>
        <w:pStyle w:val="Meziodstavce"/>
      </w:pPr>
    </w:p>
    <w:p w14:paraId="47E590CF" w14:textId="77777777" w:rsidR="009741EB" w:rsidRDefault="009741EB" w:rsidP="009741EB">
      <w:pPr>
        <w:pStyle w:val="lneksmlouvytextPVL"/>
      </w:pPr>
      <w:r>
        <w:t>Technický dozor objednatele je oprávněn po zhotoviteli požadovat prokázání původu a vlastností materiálů a výrobků použitých pro stavbu.</w:t>
      </w:r>
    </w:p>
    <w:p w14:paraId="4CF1412C" w14:textId="77777777" w:rsidR="009741EB" w:rsidRDefault="009741EB" w:rsidP="009741EB">
      <w:pPr>
        <w:pStyle w:val="Meziodstavce"/>
      </w:pPr>
    </w:p>
    <w:p w14:paraId="5E5E0502" w14:textId="77777777" w:rsidR="009741EB" w:rsidRDefault="009741EB" w:rsidP="009741EB">
      <w:pPr>
        <w:pStyle w:val="lneksmlouvytextPVL"/>
      </w:pPr>
      <w:r>
        <w:t>Zhotovitel je povinen vyzvat technický dozor objednatele ke kontrole provedení částí díla, které budou dalším postupem zakryty anebo u nichž další postup prací jinak znemožní kontrolu. Výzva ke kontrole musí být provedena písemným sdělením, nebo telefonickým sdělením se současným zápisem do stavebního deníku nebo jiným odpovídajícím způsobem, a to nejméně tři pracovní dny před požadovaným termínem pokračování prací. O provedené prohlídce bude proveden zápis do stavebního deníku. Nereaguje-li technický dozor objednatele na výzvu zhotovitele, může zhotovitel po marném uplynutí lhůty 3 pracovních dnů pokračovat v práci. Technický dozor objednatele je však oprávněn požadovat na zhotoviteli dodatečné odkrytí příslušné části díla. Pokud se dodatečně zjistí, že dílo má vadu, hradí náklady na odkrytí zhotovitel, v případě, že dílo je bez vad, hradí náklady na jeho odkrytí objednatel.</w:t>
      </w:r>
    </w:p>
    <w:p w14:paraId="57F2F744" w14:textId="77777777" w:rsidR="00B03A0D" w:rsidRDefault="00B03A0D" w:rsidP="00B03A0D">
      <w:pPr>
        <w:pStyle w:val="Meziodstavce"/>
      </w:pPr>
    </w:p>
    <w:p w14:paraId="1F04C7DE" w14:textId="77777777" w:rsidR="00B03A0D" w:rsidRPr="00B03A0D" w:rsidRDefault="00D04F17" w:rsidP="009741EB">
      <w:pPr>
        <w:pStyle w:val="lneksmlouvytextPVL"/>
      </w:pPr>
      <w:bookmarkStart w:id="11" w:name="_Ref473801819"/>
      <w:r>
        <w:rPr>
          <w:lang w:val="cs-CZ"/>
        </w:rPr>
        <w:t>Technický dozor objednatele je oprávněn vyzvat z</w:t>
      </w:r>
      <w:r w:rsidR="00B03A0D">
        <w:rPr>
          <w:lang w:val="cs-CZ"/>
        </w:rPr>
        <w:t>hotovitel</w:t>
      </w:r>
      <w:r>
        <w:rPr>
          <w:lang w:val="cs-CZ"/>
        </w:rPr>
        <w:t>e</w:t>
      </w:r>
      <w:r w:rsidR="00B03A0D">
        <w:rPr>
          <w:lang w:val="cs-CZ"/>
        </w:rPr>
        <w:t xml:space="preserve"> </w:t>
      </w:r>
      <w:r>
        <w:rPr>
          <w:lang w:val="cs-CZ"/>
        </w:rPr>
        <w:t xml:space="preserve">k </w:t>
      </w:r>
      <w:r w:rsidR="00CF5574">
        <w:rPr>
          <w:lang w:val="cs-CZ"/>
        </w:rPr>
        <w:t>předložení</w:t>
      </w:r>
      <w:r w:rsidR="00B03A0D">
        <w:rPr>
          <w:lang w:val="cs-CZ"/>
        </w:rPr>
        <w:t xml:space="preserve"> písemn</w:t>
      </w:r>
      <w:r>
        <w:rPr>
          <w:lang w:val="cs-CZ"/>
        </w:rPr>
        <w:t>ého</w:t>
      </w:r>
      <w:r w:rsidR="00B03A0D">
        <w:rPr>
          <w:lang w:val="cs-CZ"/>
        </w:rPr>
        <w:t xml:space="preserve"> harmonogram</w:t>
      </w:r>
      <w:r>
        <w:rPr>
          <w:lang w:val="cs-CZ"/>
        </w:rPr>
        <w:t>u</w:t>
      </w:r>
      <w:r w:rsidR="00B03A0D">
        <w:rPr>
          <w:lang w:val="cs-CZ"/>
        </w:rPr>
        <w:t xml:space="preserve"> provádění díla (dále jen „harmonogram“)</w:t>
      </w:r>
      <w:r>
        <w:rPr>
          <w:lang w:val="cs-CZ"/>
        </w:rPr>
        <w:t>, zhotovitel je povinen</w:t>
      </w:r>
      <w:r w:rsidR="00B03A0D">
        <w:rPr>
          <w:lang w:val="cs-CZ"/>
        </w:rPr>
        <w:t xml:space="preserve"> </w:t>
      </w:r>
      <w:r w:rsidR="00CF5574">
        <w:rPr>
          <w:lang w:val="cs-CZ"/>
        </w:rPr>
        <w:t>vypracovaný harmonogram</w:t>
      </w:r>
      <w:r w:rsidR="00B03A0D">
        <w:rPr>
          <w:lang w:val="cs-CZ"/>
        </w:rPr>
        <w:t xml:space="preserve"> </w:t>
      </w:r>
      <w:r>
        <w:rPr>
          <w:lang w:val="cs-CZ"/>
        </w:rPr>
        <w:t xml:space="preserve">objednateli </w:t>
      </w:r>
      <w:r w:rsidR="00B03A0D">
        <w:rPr>
          <w:lang w:val="cs-CZ"/>
        </w:rPr>
        <w:t xml:space="preserve">předat </w:t>
      </w:r>
      <w:r>
        <w:rPr>
          <w:lang w:val="cs-CZ"/>
        </w:rPr>
        <w:t>ve lhůtě stanovené v</w:t>
      </w:r>
      <w:r w:rsidR="00CF5574">
        <w:rPr>
          <w:lang w:val="cs-CZ"/>
        </w:rPr>
        <w:t>ýzvou</w:t>
      </w:r>
      <w:r w:rsidR="00B03A0D">
        <w:rPr>
          <w:lang w:val="cs-CZ"/>
        </w:rPr>
        <w:t>.</w:t>
      </w:r>
      <w:bookmarkEnd w:id="11"/>
      <w:r w:rsidR="00CF5574">
        <w:rPr>
          <w:lang w:val="cs-CZ"/>
        </w:rPr>
        <w:t xml:space="preserve"> Obdobně je technický dozor objednatele oprávněn požadovat vypracování revidovaného harmonogramu kdykoliv předchozí harmonogram nesouhlasí se skutečným postupem prací nebo jinými povinnostmi zhotovitele dle této smlouvy.</w:t>
      </w:r>
    </w:p>
    <w:p w14:paraId="15745329" w14:textId="77777777" w:rsidR="00B03A0D" w:rsidRDefault="00B03A0D" w:rsidP="00B03A0D">
      <w:pPr>
        <w:pStyle w:val="Meziodstavce"/>
      </w:pPr>
    </w:p>
    <w:p w14:paraId="2AA7189F" w14:textId="77777777" w:rsidR="009741EB" w:rsidRPr="00B12275" w:rsidRDefault="00CF5574" w:rsidP="00B12275">
      <w:pPr>
        <w:pStyle w:val="lneksmlouvytextPVL"/>
        <w:rPr>
          <w:rFonts w:cs="Arial"/>
        </w:rPr>
      </w:pPr>
      <w:r>
        <w:t>Výzva k předložení harmonogramu dle odst. 7</w:t>
      </w:r>
      <w:r w:rsidR="00AC21F7">
        <w:rPr>
          <w:lang w:val="cs-CZ"/>
        </w:rPr>
        <w:t>.</w:t>
      </w:r>
      <w:r>
        <w:t xml:space="preserve"> tohoto článku může být provedena jakýmikoliv prostředky, avšak musí být bez zbytečného odkladu zapsána do stavebního deníku. Za předaný v souladu s odst. 7</w:t>
      </w:r>
      <w:r w:rsidR="00AC21F7">
        <w:rPr>
          <w:lang w:val="cs-CZ"/>
        </w:rPr>
        <w:t>.</w:t>
      </w:r>
      <w:r>
        <w:t xml:space="preserve"> tohoto článku se harmonogram považuje i v případě, že jej zhotovitel vložil na samostatný list stavebního deníku.</w:t>
      </w:r>
    </w:p>
    <w:p w14:paraId="4CEF4350" w14:textId="77777777" w:rsidR="00AF23A5" w:rsidRDefault="00AF23A5" w:rsidP="00B12275">
      <w:pPr>
        <w:pStyle w:val="Meziodstavce"/>
        <w:rPr>
          <w:lang w:val="cs-CZ"/>
        </w:rPr>
      </w:pPr>
    </w:p>
    <w:p w14:paraId="2B0E969E" w14:textId="77777777" w:rsidR="009741EB" w:rsidRDefault="00BD7196" w:rsidP="009741EB">
      <w:pPr>
        <w:pStyle w:val="lneksmlouvynadpisPVL"/>
      </w:pPr>
      <w:r>
        <w:rPr>
          <w:lang w:val="cs-CZ"/>
        </w:rPr>
        <w:t>P</w:t>
      </w:r>
      <w:proofErr w:type="spellStart"/>
      <w:r w:rsidR="009741EB">
        <w:t>ředání</w:t>
      </w:r>
      <w:proofErr w:type="spellEnd"/>
      <w:r w:rsidR="009741EB">
        <w:t xml:space="preserve"> a převzetí</w:t>
      </w:r>
      <w:r w:rsidR="00EB5600">
        <w:rPr>
          <w:lang w:val="cs-CZ"/>
        </w:rPr>
        <w:t xml:space="preserve"> dokončeného</w:t>
      </w:r>
      <w:r w:rsidR="009741EB">
        <w:t xml:space="preserve"> díla</w:t>
      </w:r>
    </w:p>
    <w:p w14:paraId="69B504C9" w14:textId="77777777" w:rsidR="009741EB" w:rsidRDefault="00BD7196" w:rsidP="009741EB">
      <w:pPr>
        <w:pStyle w:val="lneksmlouvytextPVL"/>
      </w:pPr>
      <w:r>
        <w:t>Předmět plnění – dílo specifikované touto smlouvou je po jeho dokončení předmětem přejímacího řízení. Přejímací řízení je proces předání a převzetí kompletního díla nebo jeho částí a posouzení předaného plnění, prováděného na základě pravidel této smlouvy, za účelem zjištění, zda tyto výsledky odpovídají požadovanému rozsahu, technickým specifikacím, normám a dalším podmínkám definovaným v této smlouvě</w:t>
      </w:r>
      <w:r>
        <w:rPr>
          <w:lang w:val="cs-CZ"/>
        </w:rPr>
        <w:t>.</w:t>
      </w:r>
    </w:p>
    <w:p w14:paraId="6085879B" w14:textId="77777777" w:rsidR="009741EB" w:rsidRDefault="009741EB" w:rsidP="009741EB">
      <w:pPr>
        <w:pStyle w:val="Meziodstavce"/>
      </w:pPr>
    </w:p>
    <w:p w14:paraId="7DB0376C" w14:textId="77777777" w:rsidR="009741EB" w:rsidRDefault="00BD7196" w:rsidP="009741EB">
      <w:pPr>
        <w:pStyle w:val="lneksmlouvytextPVL"/>
      </w:pPr>
      <w:r>
        <w:t>K převzetí díla vyzve zhotovitel objednatele písemně buď doručením výzvy na adresu objednatele, nebo zápisem ve stavebním deníku, nejméně 10 kalendářních dní před požadovaným termínem zahájení přejímacího řízení</w:t>
      </w:r>
      <w:r w:rsidR="009741EB">
        <w:t>.</w:t>
      </w:r>
    </w:p>
    <w:p w14:paraId="6C4B1C93" w14:textId="77777777" w:rsidR="009741EB" w:rsidRDefault="009741EB" w:rsidP="009741EB">
      <w:pPr>
        <w:pStyle w:val="Meziodstavce"/>
      </w:pPr>
    </w:p>
    <w:p w14:paraId="1894144A" w14:textId="72B3C8ED" w:rsidR="009741EB" w:rsidRDefault="003E4EBA" w:rsidP="009741EB">
      <w:pPr>
        <w:pStyle w:val="lneksmlouvytextPVL"/>
      </w:pPr>
      <w:r>
        <w:t>V případě, že po zahájení přejímacího řízení jsou zjištěny okolnosti, které by bránily dokončení přejímacího řízení, mohou smluvní strany dohodou stanovit nový termín přejímacího řízení, nedojde-li k dohodě, je oprávněn stanovit termín objednatel</w:t>
      </w:r>
      <w:r w:rsidR="009741EB">
        <w:t>.</w:t>
      </w:r>
      <w:r w:rsidR="00CD1B0E">
        <w:rPr>
          <w:lang w:val="cs-CZ"/>
        </w:rPr>
        <w:t xml:space="preserve"> </w:t>
      </w:r>
      <w:r w:rsidR="000F5429">
        <w:rPr>
          <w:lang w:val="cs-CZ"/>
        </w:rPr>
        <w:t>P</w:t>
      </w:r>
      <w:r w:rsidR="00CD1B0E">
        <w:rPr>
          <w:lang w:val="cs-CZ"/>
        </w:rPr>
        <w:t xml:space="preserve">rodloužení lhůty </w:t>
      </w:r>
      <w:r w:rsidR="000F5429">
        <w:rPr>
          <w:lang w:val="cs-CZ"/>
        </w:rPr>
        <w:t xml:space="preserve">pro </w:t>
      </w:r>
      <w:r w:rsidR="00CD1B0E">
        <w:rPr>
          <w:lang w:val="cs-CZ"/>
        </w:rPr>
        <w:t xml:space="preserve">předání </w:t>
      </w:r>
      <w:r w:rsidR="00CD1B0E">
        <w:rPr>
          <w:lang w:val="cs-CZ"/>
        </w:rPr>
        <w:lastRenderedPageBreak/>
        <w:t>a</w:t>
      </w:r>
      <w:r w:rsidR="00705F45">
        <w:rPr>
          <w:lang w:val="cs-CZ"/>
        </w:rPr>
        <w:t> </w:t>
      </w:r>
      <w:r w:rsidR="00CD1B0E">
        <w:rPr>
          <w:lang w:val="cs-CZ"/>
        </w:rPr>
        <w:t>převzetí díla dle čl. II</w:t>
      </w:r>
      <w:r w:rsidR="00940BC2">
        <w:rPr>
          <w:lang w:val="cs-CZ"/>
        </w:rPr>
        <w:t>.</w:t>
      </w:r>
      <w:r w:rsidR="00CD1B0E">
        <w:rPr>
          <w:lang w:val="cs-CZ"/>
        </w:rPr>
        <w:t xml:space="preserve"> odst. 1</w:t>
      </w:r>
      <w:r w:rsidR="00940BC2">
        <w:rPr>
          <w:lang w:val="cs-CZ"/>
        </w:rPr>
        <w:t>.</w:t>
      </w:r>
      <w:r w:rsidR="00CD1B0E">
        <w:rPr>
          <w:lang w:val="cs-CZ"/>
        </w:rPr>
        <w:t xml:space="preserve"> písm. </w:t>
      </w:r>
      <w:r>
        <w:rPr>
          <w:lang w:val="cs-CZ"/>
        </w:rPr>
        <w:t>b</w:t>
      </w:r>
      <w:r w:rsidR="00CD1B0E">
        <w:rPr>
          <w:lang w:val="cs-CZ"/>
        </w:rPr>
        <w:t>) této smlouvy</w:t>
      </w:r>
      <w:r w:rsidR="000F5429">
        <w:rPr>
          <w:lang w:val="cs-CZ"/>
        </w:rPr>
        <w:t xml:space="preserve"> </w:t>
      </w:r>
      <w:r w:rsidR="007776BF">
        <w:rPr>
          <w:lang w:val="cs-CZ"/>
        </w:rPr>
        <w:t>dle tohoto odstavce</w:t>
      </w:r>
      <w:r w:rsidR="000F5429">
        <w:rPr>
          <w:lang w:val="cs-CZ"/>
        </w:rPr>
        <w:t xml:space="preserve"> může být provedeno jen </w:t>
      </w:r>
      <w:r w:rsidR="00CD1B0E">
        <w:rPr>
          <w:lang w:val="cs-CZ"/>
        </w:rPr>
        <w:t>v souladu s čl. XI</w:t>
      </w:r>
      <w:r w:rsidR="00940BC2">
        <w:rPr>
          <w:lang w:val="cs-CZ"/>
        </w:rPr>
        <w:t>I</w:t>
      </w:r>
      <w:r w:rsidR="00705F45">
        <w:rPr>
          <w:lang w:val="cs-CZ"/>
        </w:rPr>
        <w:t>.</w:t>
      </w:r>
      <w:r w:rsidR="00CD1B0E">
        <w:rPr>
          <w:lang w:val="cs-CZ"/>
        </w:rPr>
        <w:t xml:space="preserve"> odst. 8</w:t>
      </w:r>
      <w:r w:rsidR="000308FD">
        <w:rPr>
          <w:lang w:val="cs-CZ"/>
        </w:rPr>
        <w:t>.</w:t>
      </w:r>
      <w:r w:rsidR="00CD1B0E">
        <w:rPr>
          <w:lang w:val="cs-CZ"/>
        </w:rPr>
        <w:t xml:space="preserve"> této smlouvy.</w:t>
      </w:r>
    </w:p>
    <w:p w14:paraId="03DB091E" w14:textId="77777777" w:rsidR="009741EB" w:rsidRDefault="009741EB" w:rsidP="009741EB">
      <w:pPr>
        <w:pStyle w:val="Meziodstavce"/>
      </w:pPr>
    </w:p>
    <w:p w14:paraId="04F97A27" w14:textId="77777777" w:rsidR="009741EB" w:rsidRDefault="003E4EBA" w:rsidP="009741EB">
      <w:pPr>
        <w:pStyle w:val="lneksmlouvytextPVL"/>
      </w:pPr>
      <w:r w:rsidRPr="00751FB4">
        <w:t xml:space="preserve">Dílo se považuje za dokončené, nemá-li v době předání </w:t>
      </w:r>
      <w:r>
        <w:t xml:space="preserve">zjistitelné vady ani </w:t>
      </w:r>
      <w:r w:rsidRPr="00751FB4">
        <w:t xml:space="preserve">při vynaložení </w:t>
      </w:r>
      <w:r>
        <w:t xml:space="preserve">veškeré </w:t>
      </w:r>
      <w:r w:rsidRPr="00751FB4">
        <w:t>odborné péče</w:t>
      </w:r>
      <w:r>
        <w:t xml:space="preserve">, </w:t>
      </w:r>
      <w:r w:rsidRPr="00751FB4">
        <w:t>je provedeno v požadované kvalitě, je schopné plnit požadovanou funkci. Ukončení a předání díla je stvrzeno podpisy oprávněných osob objednatele ve věcech technických a oprávněných osob zhotovitele ve věcech technických v zápise o předání a převzetí díla.</w:t>
      </w:r>
      <w:r>
        <w:t xml:space="preserve"> Smluvní strany tímto výslovně vylučují aplikaci § 2628 </w:t>
      </w:r>
      <w:r>
        <w:rPr>
          <w:lang w:val="cs-CZ"/>
        </w:rPr>
        <w:t>OZ</w:t>
      </w:r>
      <w:r w:rsidR="009741EB">
        <w:t>.</w:t>
      </w:r>
      <w:r w:rsidR="009741EB" w:rsidRPr="00751FB4">
        <w:t xml:space="preserve"> </w:t>
      </w:r>
    </w:p>
    <w:p w14:paraId="71CFCAC2" w14:textId="77777777" w:rsidR="009741EB" w:rsidRDefault="009741EB" w:rsidP="009741EB">
      <w:pPr>
        <w:pStyle w:val="Meziodstavce"/>
      </w:pPr>
    </w:p>
    <w:p w14:paraId="4BA27534" w14:textId="77777777" w:rsidR="009741EB" w:rsidRDefault="003E4EBA" w:rsidP="009741EB">
      <w:pPr>
        <w:pStyle w:val="lneksmlouvytextPVL"/>
      </w:pPr>
      <w:r>
        <w:t xml:space="preserve">Objednatel však může po zvážení okolností převzít dílo, které vykazuje vady, které </w:t>
      </w:r>
      <w:r>
        <w:rPr>
          <w:bCs/>
        </w:rPr>
        <w:t>samy o sobě ani ve spojení s jinými neovlivní řádné, bezpečné a bezporuchové využití díla.</w:t>
      </w:r>
      <w:r>
        <w:t xml:space="preserve"> V zápise o předání a převzetí díla s výhradami musí být sjednán termín pro odstranění vad, který podléhá smluvní pokutě podle článku IX. odst. 1., písm. d) této smlouvy</w:t>
      </w:r>
      <w:r w:rsidR="009741EB">
        <w:t>.</w:t>
      </w:r>
    </w:p>
    <w:p w14:paraId="327727FB" w14:textId="77777777" w:rsidR="009741EB" w:rsidRDefault="009741EB" w:rsidP="009741EB">
      <w:pPr>
        <w:pStyle w:val="Meziodstavce"/>
      </w:pPr>
    </w:p>
    <w:p w14:paraId="204584BA" w14:textId="77777777" w:rsidR="009741EB" w:rsidRDefault="009741EB" w:rsidP="009741EB">
      <w:pPr>
        <w:pStyle w:val="lneksmlouvytextPVL"/>
      </w:pPr>
      <w:r w:rsidRPr="002033BF">
        <w:t>Vlastníkem zhotovovaného díla je Česká republika s právem hospodařit pro objednatele a to od samého počátku provádění díla.</w:t>
      </w:r>
    </w:p>
    <w:p w14:paraId="2DDE7F2B" w14:textId="77777777" w:rsidR="00F7161A" w:rsidRDefault="00F7161A" w:rsidP="009741EB">
      <w:pPr>
        <w:pStyle w:val="Meziodstavce"/>
        <w:rPr>
          <w:lang w:val="cs-CZ"/>
        </w:rPr>
      </w:pPr>
    </w:p>
    <w:p w14:paraId="280D7656" w14:textId="77777777" w:rsidR="009741EB" w:rsidRDefault="009741EB" w:rsidP="009741EB">
      <w:pPr>
        <w:pStyle w:val="lneksmlouvynadpisPVL"/>
      </w:pPr>
      <w:r>
        <w:t>Záruka a odpovědnost za škody</w:t>
      </w:r>
    </w:p>
    <w:p w14:paraId="27819670" w14:textId="77777777" w:rsidR="009741EB" w:rsidRDefault="009741EB" w:rsidP="009741EB">
      <w:pPr>
        <w:pStyle w:val="lneksmlouvytextPVL"/>
      </w:pPr>
      <w:r>
        <w:t>Zhotovitel odpovídá za škody, které vzniknou objednateli a které mají původ ve vadném, neúplném nebo opožděném plnění zhotovitele, nebo v porušení jiné povinnosti zhotovitele vyplývající z této smlouvy.</w:t>
      </w:r>
    </w:p>
    <w:p w14:paraId="31750E52" w14:textId="77777777" w:rsidR="009741EB" w:rsidRDefault="009741EB" w:rsidP="009741EB">
      <w:pPr>
        <w:pStyle w:val="Meziodstavce"/>
      </w:pPr>
      <w:r>
        <w:t xml:space="preserve"> </w:t>
      </w:r>
    </w:p>
    <w:p w14:paraId="72B32C23" w14:textId="77777777" w:rsidR="009741EB" w:rsidRDefault="009741EB" w:rsidP="009741EB">
      <w:pPr>
        <w:pStyle w:val="lneksmlouvytextPVL"/>
      </w:pPr>
      <w:r>
        <w:t xml:space="preserve">Zhotovitel odpovídá za vady díla, včetně těch, které nebyly zjistitelné v den předání a převzetí díla. Dále </w:t>
      </w:r>
      <w:r w:rsidRPr="00044653">
        <w:t>zhotovitel přebírá závazek, že po níže stanovenou záruční dobu bude dodané dílo jako celek i jednotlivé části díla způsobilé pro použití k obvyklému účelu a že si ponechá obvyklé vlastnosti</w:t>
      </w:r>
      <w:r>
        <w:t>.</w:t>
      </w:r>
    </w:p>
    <w:p w14:paraId="5EB13E70" w14:textId="77777777" w:rsidR="009741EB" w:rsidRDefault="009741EB" w:rsidP="009741EB">
      <w:pPr>
        <w:pStyle w:val="Meziodstavce"/>
      </w:pPr>
    </w:p>
    <w:p w14:paraId="50B534F7" w14:textId="77777777" w:rsidR="009741EB" w:rsidRDefault="009741EB" w:rsidP="009741EB">
      <w:pPr>
        <w:pStyle w:val="lneksmlouvytextPVL"/>
      </w:pPr>
      <w:r>
        <w:t>Nebezpečí škody na zhotoveném díle přechází ze zhotovitele na objednatele dnem protokolárního předání a převzetí díla, a to i v případě, došlo-li k mimořádným nepředvídatelným a nepřekonatelným překážkám vzniklým nezávisle na vůli stran podle § 2913 odst. 2 OZ.</w:t>
      </w:r>
    </w:p>
    <w:p w14:paraId="52BDBF3F" w14:textId="77777777" w:rsidR="009741EB" w:rsidRDefault="009741EB" w:rsidP="009741EB">
      <w:pPr>
        <w:pStyle w:val="Meziodstavce"/>
      </w:pPr>
    </w:p>
    <w:p w14:paraId="545EB3B8" w14:textId="7723E63F" w:rsidR="009741EB" w:rsidRDefault="009741EB" w:rsidP="009741EB">
      <w:pPr>
        <w:pStyle w:val="lneksmlouvytextPVL"/>
      </w:pPr>
      <w:r>
        <w:t xml:space="preserve">Zhotovitel poskytuje na provedené </w:t>
      </w:r>
      <w:r>
        <w:rPr>
          <w:bCs/>
        </w:rPr>
        <w:t xml:space="preserve">dílo záruku v délce </w:t>
      </w:r>
      <w:r w:rsidR="00F7161A">
        <w:rPr>
          <w:bCs/>
          <w:lang w:val="cs-CZ"/>
        </w:rPr>
        <w:t>60</w:t>
      </w:r>
      <w:r w:rsidR="005B5D52">
        <w:rPr>
          <w:bCs/>
        </w:rPr>
        <w:t xml:space="preserve"> </w:t>
      </w:r>
      <w:r>
        <w:rPr>
          <w:bCs/>
        </w:rPr>
        <w:t xml:space="preserve">měsíců. </w:t>
      </w:r>
      <w:r>
        <w:t>Záruční doba začíná běžet dnem protokolárního předání a převzetí díla.</w:t>
      </w:r>
    </w:p>
    <w:p w14:paraId="50217FE5" w14:textId="77777777" w:rsidR="009741EB" w:rsidRDefault="009741EB" w:rsidP="009741EB">
      <w:pPr>
        <w:pStyle w:val="Meziodstavce"/>
      </w:pPr>
    </w:p>
    <w:p w14:paraId="30345D2B" w14:textId="77777777" w:rsidR="009741EB" w:rsidRDefault="009741EB" w:rsidP="009741EB">
      <w:pPr>
        <w:pStyle w:val="lneksmlouvytextPVL"/>
      </w:pPr>
      <w:r w:rsidRPr="00044653">
        <w:t xml:space="preserve">Zhotovitel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3E70074" w14:textId="77777777" w:rsidR="009741EB" w:rsidRPr="00044653" w:rsidRDefault="009741EB" w:rsidP="009741EB">
      <w:pPr>
        <w:pStyle w:val="Meziodstavce"/>
      </w:pPr>
    </w:p>
    <w:p w14:paraId="30094712" w14:textId="77777777" w:rsidR="009741EB" w:rsidRDefault="009741EB" w:rsidP="009741EB">
      <w:pPr>
        <w:pStyle w:val="lneksmlouvytextPVL"/>
      </w:pPr>
      <w:r>
        <w:t>Objednatel je povinen vady písemně reklamovat u zhotovitele bez zbytečného odkladu po jejich zjištění. V reklamaci musí být vady popsány. V reklamaci objednatel navrhne požadovaný způsob a reálný technicky zajistitelný termín zahájení i dokončení prací na odstranění vad.</w:t>
      </w:r>
    </w:p>
    <w:p w14:paraId="6EF84AB6" w14:textId="77777777" w:rsidR="009741EB" w:rsidRDefault="009741EB" w:rsidP="009741EB">
      <w:pPr>
        <w:pStyle w:val="Meziodstavce"/>
      </w:pPr>
    </w:p>
    <w:p w14:paraId="46572BC4" w14:textId="77777777" w:rsidR="009741EB" w:rsidRDefault="009741EB" w:rsidP="009741EB">
      <w:pPr>
        <w:pStyle w:val="lneksmlouvytextPVL"/>
      </w:pPr>
      <w:r>
        <w:t xml:space="preserve">Zhotovitel je povinen do 5 pracovních dnů od doručení reklamace písemně odpovědět objednateli s tím, že odsouhlasí způsob navržený objednatelem nebo navrhne jiný způsob a lhůty jejich odstranění a bez prodlení současně, po odsouhlasení návrhu objednatelem, zahájí práce k odstranění vad. Nebude-li dohodnuto jinak, je zhotovitel povinen vadu odstranit ve lhůtě do 20 kalendářních dní od doručení reklamace, a to bez ohledu na to, zda se jedná o záruční vadu či nikoliv. Pokud se nebude jednat o záruční vadu, zhotovitel na základě souhlasu objednatele předloží na provedené práce a spotřebovaný materiál řádnou fakturu. Pokud zhotovitel neodstraní vady ve výše uvedených termínech, je povinen uhradit objednateli smluvní pokutu podle čl. IX. odst. 1., písm. </w:t>
      </w:r>
      <w:r w:rsidR="00CF7435">
        <w:rPr>
          <w:lang w:val="cs-CZ"/>
        </w:rPr>
        <w:t>d</w:t>
      </w:r>
      <w:r>
        <w:t>) této smlouvy.</w:t>
      </w:r>
    </w:p>
    <w:p w14:paraId="1936DD97" w14:textId="77777777" w:rsidR="009741EB" w:rsidRDefault="009741EB" w:rsidP="009741EB">
      <w:pPr>
        <w:pStyle w:val="Zkladntext21"/>
        <w:tabs>
          <w:tab w:val="left" w:pos="426"/>
        </w:tabs>
        <w:jc w:val="both"/>
        <w:rPr>
          <w:rFonts w:cs="Arial"/>
          <w:sz w:val="22"/>
        </w:rPr>
      </w:pPr>
    </w:p>
    <w:p w14:paraId="68DFA618" w14:textId="77777777" w:rsidR="009741EB" w:rsidRDefault="009741EB" w:rsidP="009741EB">
      <w:pPr>
        <w:pStyle w:val="lneksmlouvytextPVL"/>
      </w:pPr>
      <w:r>
        <w:t xml:space="preserve">V případě, že zhotovitel reklamované vady neodstraní ve sjednané lhůtě, je objednatel oprávněn pověřit odstraněním vady jinou specializovanou firmu. Veškeré takto oprávněně vzniklé náklady uhradí objednateli zhotovitel. </w:t>
      </w:r>
    </w:p>
    <w:p w14:paraId="66F3E86B" w14:textId="77777777" w:rsidR="009741EB" w:rsidRDefault="009741EB" w:rsidP="009741EB">
      <w:pPr>
        <w:pStyle w:val="Meziodstavce"/>
      </w:pPr>
    </w:p>
    <w:p w14:paraId="36283AD2" w14:textId="77777777" w:rsidR="009741EB" w:rsidRDefault="009741EB" w:rsidP="009741EB">
      <w:pPr>
        <w:pStyle w:val="lneksmlouvytextPVL"/>
      </w:pPr>
      <w:r>
        <w:t>Smluvní strany si dohodly, že se staví běh záruční doby od uplatnění reklamace u zhotovitele do odstranění reklamovaných záručních vad. V případě uplatnění reklamace k vadám, které nemají vliv na funkčnost díla a jsou samostatně odstranitelné, mohou se smluvní strany v rámci reklamačního řízení dohodnout o ponechání běhu záruční doby jako takové dle znění smlouvy.</w:t>
      </w:r>
    </w:p>
    <w:p w14:paraId="40655DFC" w14:textId="77777777" w:rsidR="009741EB" w:rsidRDefault="009741EB" w:rsidP="009741EB">
      <w:pPr>
        <w:pStyle w:val="Meziodstavce"/>
      </w:pPr>
    </w:p>
    <w:p w14:paraId="0BD36245" w14:textId="77777777" w:rsidR="009741EB" w:rsidRDefault="009741EB" w:rsidP="009741EB">
      <w:pPr>
        <w:pStyle w:val="lneksmlouvytextPVL"/>
      </w:pPr>
      <w:r>
        <w:t>Reklamaci lze uplatnit nejpozději do posledního dne záruční doby, přičemž i reklamace odeslaná objednatelem v poslední den záruční doby se považuje za včas uplatněnou.</w:t>
      </w:r>
    </w:p>
    <w:p w14:paraId="476D9CC0" w14:textId="77777777" w:rsidR="009741EB" w:rsidRDefault="009741EB" w:rsidP="009741EB">
      <w:pPr>
        <w:pStyle w:val="Meziodstavce"/>
      </w:pPr>
    </w:p>
    <w:p w14:paraId="5323479E" w14:textId="77777777" w:rsidR="009741EB" w:rsidRDefault="009741EB" w:rsidP="009741EB">
      <w:pPr>
        <w:pStyle w:val="lneksmlouvytextPVL"/>
      </w:pPr>
      <w:r>
        <w:t xml:space="preserve">Náklady na odstranění reklamované vady nese zhotovitel i ve sporných případech až do rozhodnutí soudu. </w:t>
      </w:r>
    </w:p>
    <w:p w14:paraId="0B7F5863" w14:textId="77777777" w:rsidR="009741EB" w:rsidRDefault="009741EB" w:rsidP="009741EB">
      <w:pPr>
        <w:pStyle w:val="Meziodstavce"/>
      </w:pPr>
    </w:p>
    <w:p w14:paraId="2F6E753B" w14:textId="77777777" w:rsidR="009741EB" w:rsidRDefault="009741EB" w:rsidP="009741EB">
      <w:pPr>
        <w:pStyle w:val="lneksmlouvytextPVL"/>
      </w:pPr>
      <w:r>
        <w:t>Prokáže-li se ve sporných případech, že objednatel reklamoval vadu neoprávněně, tedy že vada není kryta zárukou (vadu způsobil nevhodným užíváním díla objednatel apod.), je objednatel povinen uhradit zhotoviteli veškeré jemu v souvislosti s odstraněním vady vzniklé oprávněné náklady.</w:t>
      </w:r>
    </w:p>
    <w:p w14:paraId="11F639AB" w14:textId="77777777" w:rsidR="00AF23A5" w:rsidRDefault="00AF23A5" w:rsidP="009741EB">
      <w:pPr>
        <w:pStyle w:val="Meziodstavce"/>
        <w:rPr>
          <w:lang w:val="cs-CZ"/>
        </w:rPr>
      </w:pPr>
    </w:p>
    <w:p w14:paraId="3AA22F6B" w14:textId="77777777" w:rsidR="009741EB" w:rsidRDefault="009741EB" w:rsidP="009741EB">
      <w:pPr>
        <w:pStyle w:val="lneksmlouvynadpisPVL"/>
      </w:pPr>
      <w:bookmarkStart w:id="12" w:name="_Ref473801459"/>
      <w:r>
        <w:t>Odpovědnost za škodu a smluvní pokuty</w:t>
      </w:r>
      <w:bookmarkEnd w:id="12"/>
    </w:p>
    <w:p w14:paraId="7B01F9C1" w14:textId="77777777" w:rsidR="009741EB" w:rsidRDefault="009741EB" w:rsidP="009741EB">
      <w:pPr>
        <w:pStyle w:val="lneksmlouvytextPVL"/>
      </w:pPr>
      <w:bookmarkStart w:id="13" w:name="_Ref473801463"/>
      <w:r>
        <w:t>Zhotovitel je v případě porušení své povinnosti stanovené v této smlouvě povinen objednateli uhradit a objednatel je oprávněn po zhotoviteli v takovém případě požadovat uhrazení smluvních pokut takto:</w:t>
      </w:r>
      <w:bookmarkEnd w:id="13"/>
    </w:p>
    <w:p w14:paraId="15D751CF" w14:textId="77777777" w:rsidR="009741EB" w:rsidRPr="00172F37" w:rsidRDefault="00172F37" w:rsidP="009741EB">
      <w:pPr>
        <w:pStyle w:val="SeznamsmlouvaPVL"/>
      </w:pPr>
      <w:bookmarkStart w:id="14" w:name="_Ref473801468"/>
      <w:r>
        <w:rPr>
          <w:lang w:val="cs-CZ"/>
        </w:rPr>
        <w:t>při</w:t>
      </w:r>
      <w:r w:rsidR="009741EB">
        <w:t xml:space="preserve"> nesplnění termínu předání a převzetí díla sjednaného v čl. II. odst. 1. </w:t>
      </w:r>
      <w:r w:rsidR="00245653">
        <w:rPr>
          <w:lang w:val="cs-CZ"/>
        </w:rPr>
        <w:t xml:space="preserve">písm. </w:t>
      </w:r>
      <w:r w:rsidR="00695F6D">
        <w:rPr>
          <w:lang w:val="cs-CZ"/>
        </w:rPr>
        <w:t>b</w:t>
      </w:r>
      <w:r w:rsidR="00245653">
        <w:rPr>
          <w:lang w:val="cs-CZ"/>
        </w:rPr>
        <w:t xml:space="preserve">) </w:t>
      </w:r>
      <w:r w:rsidR="009741EB">
        <w:t xml:space="preserve">této smlouvy se sjednává smluvní </w:t>
      </w:r>
      <w:r w:rsidR="009741EB" w:rsidRPr="00ED5374">
        <w:t>pokuta ve výši 0,1 % z ceny díla dle</w:t>
      </w:r>
      <w:r w:rsidR="009741EB">
        <w:t xml:space="preserve"> čl. III. této smlouvy</w:t>
      </w:r>
      <w:r w:rsidR="009741EB" w:rsidRPr="00A32F73">
        <w:t xml:space="preserve"> </w:t>
      </w:r>
      <w:r w:rsidR="009741EB">
        <w:t>z</w:t>
      </w:r>
      <w:r w:rsidR="009741EB" w:rsidRPr="002C5340">
        <w:t>a</w:t>
      </w:r>
      <w:r w:rsidR="009741EB" w:rsidRPr="00A32F73">
        <w:t xml:space="preserve"> každý započatý kalendářní den prodlení, až do dne podpisu zápisu o předání a převzetí díla</w:t>
      </w:r>
      <w:r w:rsidR="00D268CB">
        <w:rPr>
          <w:lang w:val="cs-CZ"/>
        </w:rPr>
        <w:t>;</w:t>
      </w:r>
      <w:bookmarkEnd w:id="14"/>
    </w:p>
    <w:p w14:paraId="006A2CDF" w14:textId="77777777" w:rsidR="009741EB" w:rsidRPr="00C5496E" w:rsidRDefault="00D268CB" w:rsidP="00E34209">
      <w:pPr>
        <w:pStyle w:val="SeznamsmlouvaPVL"/>
      </w:pPr>
      <w:r>
        <w:rPr>
          <w:lang w:val="cs-CZ"/>
        </w:rPr>
        <w:t>p</w:t>
      </w:r>
      <w:proofErr w:type="spellStart"/>
      <w:r w:rsidR="009741EB" w:rsidRPr="00A32F73">
        <w:t>ři</w:t>
      </w:r>
      <w:proofErr w:type="spellEnd"/>
      <w:r w:rsidR="009741EB" w:rsidRPr="00A32F73">
        <w:t xml:space="preserve"> nesplnění termínu vyklizení staveniště oproti dohodnutému termínu ve stavu předepsaného projektem resp. původního stavu, zaplatí zhotovitel objednateli smluvní pokutu ve </w:t>
      </w:r>
      <w:r w:rsidR="009741EB" w:rsidRPr="002C5340">
        <w:t>výši</w:t>
      </w:r>
      <w:r w:rsidR="009741EB">
        <w:t> </w:t>
      </w:r>
      <w:r w:rsidR="009741EB" w:rsidRPr="002C5340">
        <w:t>5.000,-</w:t>
      </w:r>
      <w:r w:rsidR="009741EB" w:rsidRPr="00A32F73">
        <w:t xml:space="preserve"> Kč za každý započatý kalendářní den prodlení</w:t>
      </w:r>
      <w:r>
        <w:rPr>
          <w:lang w:val="cs-CZ"/>
        </w:rPr>
        <w:t>;</w:t>
      </w:r>
    </w:p>
    <w:p w14:paraId="0448231C" w14:textId="77777777" w:rsidR="009741EB" w:rsidRPr="00A32F73" w:rsidRDefault="00D268CB" w:rsidP="00E34209">
      <w:pPr>
        <w:pStyle w:val="SeznamsmlouvaPVL"/>
      </w:pPr>
      <w:r>
        <w:rPr>
          <w:lang w:val="cs-CZ"/>
        </w:rPr>
        <w:t>k</w:t>
      </w:r>
      <w:proofErr w:type="spellStart"/>
      <w:r w:rsidR="009741EB" w:rsidRPr="00A32F73">
        <w:t>aždý</w:t>
      </w:r>
      <w:proofErr w:type="spellEnd"/>
      <w:r w:rsidR="009741EB" w:rsidRPr="00A32F73">
        <w:t xml:space="preserve"> případ nevyzvání objednatele zhotovitelem k prohlídce zakrývaných částí díla</w:t>
      </w:r>
      <w:r w:rsidR="009741EB">
        <w:t xml:space="preserve"> </w:t>
      </w:r>
      <w:r w:rsidR="009741EB" w:rsidRPr="00A32F73">
        <w:t>v</w:t>
      </w:r>
      <w:r w:rsidR="009741EB">
        <w:t> </w:t>
      </w:r>
      <w:r w:rsidR="009741EB" w:rsidRPr="00A32F73">
        <w:t xml:space="preserve">dohodnutém termínu podléhá smluvní pokutě ve výši </w:t>
      </w:r>
      <w:r w:rsidR="009741EB" w:rsidRPr="002C5340">
        <w:t>5.000,- Kč.</w:t>
      </w:r>
      <w:r w:rsidR="009741EB" w:rsidRPr="00A32F73">
        <w:t xml:space="preserve"> Na vyžádání objednatele je zhotovitel povinen takto zakryté části na svůj náklad odkrýt a umožnit objednateli jejich kontrolu</w:t>
      </w:r>
      <w:r>
        <w:rPr>
          <w:lang w:val="cs-CZ"/>
        </w:rPr>
        <w:t>;</w:t>
      </w:r>
    </w:p>
    <w:p w14:paraId="5E779036" w14:textId="77777777" w:rsidR="009741EB" w:rsidRDefault="00D268CB" w:rsidP="00E34209">
      <w:pPr>
        <w:pStyle w:val="SeznamsmlouvaPVL"/>
      </w:pPr>
      <w:r>
        <w:rPr>
          <w:lang w:val="cs-CZ"/>
        </w:rPr>
        <w:t>s</w:t>
      </w:r>
      <w:r w:rsidR="009741EB" w:rsidRPr="00A32F73">
        <w:t>mluvní pokuta pro případ prodlení s odstraněním reklamované vady</w:t>
      </w:r>
      <w:r w:rsidR="009741EB">
        <w:t xml:space="preserve"> nebo vady ze zápisu o předání a převzetí díla</w:t>
      </w:r>
      <w:r w:rsidR="009741EB" w:rsidRPr="00A32F73">
        <w:t xml:space="preserve"> v dohodnutém termínu činí </w:t>
      </w:r>
      <w:r w:rsidR="00784872">
        <w:rPr>
          <w:lang w:val="cs-CZ"/>
        </w:rPr>
        <w:t>1</w:t>
      </w:r>
      <w:r w:rsidR="009741EB" w:rsidRPr="002C5340">
        <w:t>.000,- Kč za každý započatý kalendářní den a vadu až do doby jejího odstranění</w:t>
      </w:r>
      <w:r>
        <w:rPr>
          <w:lang w:val="cs-CZ"/>
        </w:rPr>
        <w:t>;</w:t>
      </w:r>
    </w:p>
    <w:p w14:paraId="2BE43EF3" w14:textId="77777777" w:rsidR="009741EB" w:rsidRDefault="00D268CB" w:rsidP="00E34209">
      <w:pPr>
        <w:pStyle w:val="SeznamsmlouvaPVL"/>
      </w:pPr>
      <w:r>
        <w:rPr>
          <w:lang w:val="cs-CZ"/>
        </w:rPr>
        <w:t>s</w:t>
      </w:r>
      <w:r w:rsidR="009741EB" w:rsidRPr="00DA6ACD">
        <w:t>mluvní pokuta pro případ závažného a opakovaného porušení bezpečnostních předpisů</w:t>
      </w:r>
      <w:r w:rsidR="009741EB">
        <w:t>, zjištěného koordinátorem bezpečnosti a ochrany zdraví při práci na staveništi (bude-li určen)</w:t>
      </w:r>
      <w:r w:rsidR="00B65C20">
        <w:rPr>
          <w:lang w:val="cs-CZ"/>
        </w:rPr>
        <w:t xml:space="preserve"> nebo technikem</w:t>
      </w:r>
      <w:r w:rsidR="00633F58">
        <w:rPr>
          <w:lang w:val="cs-CZ"/>
        </w:rPr>
        <w:t xml:space="preserve"> BOZP objednatele</w:t>
      </w:r>
      <w:r w:rsidR="009741EB" w:rsidRPr="00DA6ACD">
        <w:t xml:space="preserve"> při realizaci díla činí 5.000,- Kč za každý případ</w:t>
      </w:r>
      <w:r>
        <w:rPr>
          <w:lang w:val="cs-CZ"/>
        </w:rPr>
        <w:t>;</w:t>
      </w:r>
    </w:p>
    <w:p w14:paraId="6E4FAB8B" w14:textId="77777777" w:rsidR="00BB497B" w:rsidRPr="00245653" w:rsidRDefault="00D268CB" w:rsidP="00E34209">
      <w:pPr>
        <w:pStyle w:val="SeznamsmlouvaPVL"/>
      </w:pPr>
      <w:r>
        <w:rPr>
          <w:rFonts w:cs="Arial"/>
          <w:lang w:val="cs-CZ"/>
        </w:rPr>
        <w:t>s</w:t>
      </w:r>
      <w:r w:rsidR="00BB497B">
        <w:rPr>
          <w:rFonts w:cs="Arial"/>
        </w:rPr>
        <w:t>mluvní pokuta pro případ závažného a opakovaného porušení povinnosti zhotovitele vést stavební deník v souladu s vyhláškou č. 499/2006 Sb., o dokumentaci staveb, ve znění pozdějších předpisů, činí 5.000,- Kč za každý případ</w:t>
      </w:r>
      <w:r w:rsidR="00695F6D">
        <w:rPr>
          <w:rFonts w:cs="Arial"/>
          <w:lang w:val="cs-CZ"/>
        </w:rPr>
        <w:t>;</w:t>
      </w:r>
    </w:p>
    <w:p w14:paraId="0174E757" w14:textId="5A6A7B04" w:rsidR="00245653" w:rsidRDefault="00245653" w:rsidP="00E34209">
      <w:pPr>
        <w:pStyle w:val="SeznamsmlouvaPVL"/>
      </w:pPr>
      <w:r>
        <w:rPr>
          <w:rFonts w:cs="Arial"/>
          <w:lang w:val="cs-CZ"/>
        </w:rPr>
        <w:t>smluvní po</w:t>
      </w:r>
      <w:r w:rsidR="00D84668">
        <w:rPr>
          <w:rFonts w:cs="Arial"/>
          <w:lang w:val="cs-CZ"/>
        </w:rPr>
        <w:t>k</w:t>
      </w:r>
      <w:r>
        <w:rPr>
          <w:rFonts w:cs="Arial"/>
          <w:lang w:val="cs-CZ"/>
        </w:rPr>
        <w:t>uta pro přípa</w:t>
      </w:r>
      <w:r w:rsidR="0047631E">
        <w:rPr>
          <w:rFonts w:cs="Arial"/>
          <w:lang w:val="cs-CZ"/>
        </w:rPr>
        <w:t>d porušení ostatních</w:t>
      </w:r>
      <w:r>
        <w:rPr>
          <w:rFonts w:cs="Arial"/>
          <w:lang w:val="cs-CZ"/>
        </w:rPr>
        <w:t xml:space="preserve"> výše neuvedených smluvních povinností, na jejichž porušení byl zhotovitel upozorněn objednatelem ve stavebním deníku, činí</w:t>
      </w:r>
      <w:r w:rsidR="00705F45">
        <w:rPr>
          <w:rFonts w:cs="Arial"/>
          <w:lang w:val="cs-CZ"/>
        </w:rPr>
        <w:t> </w:t>
      </w:r>
      <w:r>
        <w:rPr>
          <w:rFonts w:cs="Arial"/>
          <w:lang w:val="cs-CZ"/>
        </w:rPr>
        <w:t>1.000,-Kč za každý případ.</w:t>
      </w:r>
    </w:p>
    <w:p w14:paraId="7CDBA109" w14:textId="77777777" w:rsidR="009741EB" w:rsidRDefault="009741EB" w:rsidP="00E34209">
      <w:pPr>
        <w:pStyle w:val="Meziodstavce"/>
      </w:pPr>
    </w:p>
    <w:p w14:paraId="10BDCB76" w14:textId="77777777" w:rsidR="009741EB" w:rsidRDefault="009741EB" w:rsidP="00E34209">
      <w:pPr>
        <w:pStyle w:val="lneksmlouvytextPVL"/>
      </w:pPr>
      <w:r w:rsidRPr="002C5340">
        <w:t>Dojde-li ze strany objednatele k prodlení při úhradě oprávněně vystavené</w:t>
      </w:r>
      <w:r w:rsidRPr="00A32F73">
        <w:t xml:space="preserve"> faktury – daňového dokladu, má zhotovitel právo účtovat objednateli úrok z prodlení ve výši 0,05 % z dlužné částky za každý kalendářní den prodlení.</w:t>
      </w:r>
    </w:p>
    <w:p w14:paraId="5C33302D" w14:textId="77777777" w:rsidR="009741EB" w:rsidRPr="00B5419B" w:rsidRDefault="009741EB" w:rsidP="00E34209">
      <w:pPr>
        <w:pStyle w:val="Meziodstavce"/>
      </w:pPr>
    </w:p>
    <w:p w14:paraId="32CC2509" w14:textId="77777777" w:rsidR="009741EB" w:rsidRPr="00A32F73" w:rsidRDefault="009741EB" w:rsidP="00E34209">
      <w:pPr>
        <w:pStyle w:val="lneksmlouvytextPVL"/>
      </w:pPr>
      <w:r>
        <w:t xml:space="preserve">Smluvní pokuty mohou být kombinovány, a to znamená, že uplatnění jedné smluvní pokuty nevylučuje souběžně uplatnění jakékoliv jiné smluvní pokuty. </w:t>
      </w:r>
    </w:p>
    <w:p w14:paraId="5CB59951" w14:textId="77777777" w:rsidR="009741EB" w:rsidRDefault="009741EB" w:rsidP="00E34209">
      <w:pPr>
        <w:pStyle w:val="Meziodstavce"/>
      </w:pPr>
    </w:p>
    <w:p w14:paraId="3DC7AA78" w14:textId="77777777" w:rsidR="009741EB" w:rsidRDefault="009741EB" w:rsidP="00E34209">
      <w:pPr>
        <w:pStyle w:val="lneksmlouvytextPVL"/>
      </w:pPr>
      <w:r>
        <w:t xml:space="preserve">Uplatněním nároku na zaplacení smluvní pokuty ani jejím skutečným uhrazením nezaniká povinnost smluvní strany splnit povinnost, jejíž plnění bylo smluvní pokutou zajištěno. Úhradou smluvní pokuty není dotčeno právo objednatele na náhradu škody způsobené porušením povinností zhotovitele, na kterou se smluvní pokuta vztahuje a náhrada škody se tedy hradí v plné výši vedle smluvní pokuty. </w:t>
      </w:r>
    </w:p>
    <w:p w14:paraId="7CBF4A47" w14:textId="77777777" w:rsidR="00F975B6" w:rsidRDefault="00F975B6" w:rsidP="00E34209">
      <w:pPr>
        <w:pStyle w:val="Meziodstavce"/>
        <w:rPr>
          <w:lang w:val="cs-CZ"/>
        </w:rPr>
      </w:pPr>
    </w:p>
    <w:p w14:paraId="461632F3" w14:textId="77777777" w:rsidR="009741EB" w:rsidRDefault="009741EB" w:rsidP="00E34209">
      <w:pPr>
        <w:pStyle w:val="lneksmlouvynadpisPVL"/>
      </w:pPr>
      <w:r>
        <w:t>Zrušení smlouvy a odstoupení od smlouvy</w:t>
      </w:r>
    </w:p>
    <w:p w14:paraId="5CAD686C" w14:textId="77777777" w:rsidR="009741EB" w:rsidRDefault="009741EB" w:rsidP="00E34209">
      <w:pPr>
        <w:pStyle w:val="lneksmlouvytextPVL"/>
      </w:pPr>
      <w:bookmarkStart w:id="15" w:name="_Ref473801611"/>
      <w:r>
        <w:t>Smlouvu lze zrušit dohodou smluvních stran, jejíž součástí je i vypořádání vzájemných závazků a pohledávek.</w:t>
      </w:r>
      <w:bookmarkEnd w:id="15"/>
      <w:r>
        <w:t xml:space="preserve"> </w:t>
      </w:r>
    </w:p>
    <w:p w14:paraId="038BD067" w14:textId="77777777" w:rsidR="009741EB" w:rsidRDefault="009741EB" w:rsidP="00E34209">
      <w:pPr>
        <w:pStyle w:val="Meziodstavce"/>
      </w:pPr>
      <w:r>
        <w:t xml:space="preserve"> </w:t>
      </w:r>
    </w:p>
    <w:p w14:paraId="25C6B8BD" w14:textId="2A0D2A68" w:rsidR="009741EB" w:rsidRDefault="009741EB" w:rsidP="00E34209">
      <w:pPr>
        <w:pStyle w:val="lneksmlouvytextPVL"/>
      </w:pPr>
      <w:r>
        <w:t xml:space="preserve">Objednatel a zhotovitel jsou oprávněni odstoupit od smlouvy v případě podstatného porušení smluvních povinností druhou ze smluvních stran. Každá ze smluvních stran je oprávněna rovněž odstoupit od smlouvy bylo-li zahájeno insolvenční řízení druhé smluvní strany, podle zákona č. 182/2006 Sb., </w:t>
      </w:r>
      <w:r w:rsidR="00D41A46">
        <w:rPr>
          <w:lang w:val="cs-CZ"/>
        </w:rPr>
        <w:t>o úpadku a způsobech jeho řešení (</w:t>
      </w:r>
      <w:r w:rsidR="00D41A46">
        <w:t>insolvenční zákon</w:t>
      </w:r>
      <w:r w:rsidR="00D41A46">
        <w:rPr>
          <w:lang w:val="cs-CZ"/>
        </w:rPr>
        <w:t>)</w:t>
      </w:r>
      <w:r w:rsidR="00D41A46">
        <w:t xml:space="preserve">, </w:t>
      </w:r>
      <w:r>
        <w:t>ve znění pozdějších předpisů.</w:t>
      </w:r>
    </w:p>
    <w:p w14:paraId="53AA02C6" w14:textId="77777777" w:rsidR="009741EB" w:rsidRDefault="009741EB" w:rsidP="00E34209">
      <w:pPr>
        <w:pStyle w:val="Meziodstavce"/>
      </w:pPr>
    </w:p>
    <w:p w14:paraId="3C395726" w14:textId="77777777" w:rsidR="009741EB" w:rsidRDefault="009741EB" w:rsidP="00E34209">
      <w:pPr>
        <w:pStyle w:val="lneksmlouvytextPVL"/>
      </w:pPr>
      <w:r>
        <w:t>Za podstatné porušení smlouvy se v tomto případě sjednává a objednatel je oprávněn odstoupit od smlouvy zejména:</w:t>
      </w:r>
    </w:p>
    <w:p w14:paraId="7ED111E3" w14:textId="77777777" w:rsidR="009741EB" w:rsidRDefault="009741EB" w:rsidP="00E34209">
      <w:pPr>
        <w:pStyle w:val="SeznamsmlouvaPVL"/>
      </w:pPr>
      <w:r>
        <w:t>zjistí-li, že zhotovitel neprovádí práce v odpovídající kvalitě, přičemž závadný stav nebyl odstraněn v přiměřené době následující po výzvě objednatele,</w:t>
      </w:r>
    </w:p>
    <w:p w14:paraId="35A81D70" w14:textId="77777777" w:rsidR="009741EB" w:rsidRDefault="009741EB" w:rsidP="00E34209">
      <w:pPr>
        <w:pStyle w:val="SeznamsmlouvaPVL"/>
      </w:pPr>
      <w:r>
        <w:t>zpozdí-li se zhotovitel při provádění díla o více než 30 dnů oproti poslednímu platnému harmonogramu ujednanému pro zhotovení díla, a to i v případě jakéhokoliv termínu plnění v posledním platném harmonogramu.</w:t>
      </w:r>
    </w:p>
    <w:p w14:paraId="0D7E21CA" w14:textId="77777777" w:rsidR="009741EB" w:rsidRDefault="009741EB" w:rsidP="00E34209">
      <w:pPr>
        <w:pStyle w:val="Meziodstavce"/>
      </w:pPr>
    </w:p>
    <w:p w14:paraId="3AE2FC87" w14:textId="77777777" w:rsidR="009741EB" w:rsidRDefault="009741EB" w:rsidP="00E34209">
      <w:pPr>
        <w:pStyle w:val="lneksmlouvytextPVL"/>
      </w:pPr>
      <w:r>
        <w:t xml:space="preserve">Pro případ odstoupení od smlouvy je objednatel oprávněn převzít nedokončené dílo do 15 </w:t>
      </w:r>
      <w:r w:rsidRPr="00CF7B17">
        <w:t>kalendářních dní ode dne ukončení této smlouvy. Zhotovitel je povinen objednateli na jeho výzvu nedokončené dílo ve stejné lhůtě předat. O předání a převzetí nedokončeného díla sepíší smluvní strany zápis. Odpovědnost za vady dohodnutá v této smlouvě i záruka se vztahuje v plném rozsahu i na vady nedokončeného díla.</w:t>
      </w:r>
      <w:r>
        <w:t xml:space="preserve"> Výše ceny za dosud provedená plnění (dodávky, práce a činnosti) se řídí výší ujednanou pro ně v této smlouvě, se zohledněním ekonomického významu díla pro objednatele.</w:t>
      </w:r>
    </w:p>
    <w:p w14:paraId="30FE9F16" w14:textId="77777777" w:rsidR="009741EB" w:rsidRDefault="009741EB" w:rsidP="00E34209">
      <w:pPr>
        <w:pStyle w:val="Meziodstavce"/>
      </w:pPr>
    </w:p>
    <w:p w14:paraId="3329D2E1" w14:textId="77777777" w:rsidR="009741EB" w:rsidRDefault="009741EB" w:rsidP="00E34209">
      <w:pPr>
        <w:pStyle w:val="lneksmlouvytextPVL"/>
      </w:pPr>
      <w:r>
        <w:t xml:space="preserve">Ukončení této smlouvy nemá vliv na trvání ustanovení týkajících se smluvních pokut, záruk, řešení sporů a dalších ustanovení, z jejichž povahy plyne, že mají zůstat v platnosti i po ukončení smlouvy. </w:t>
      </w:r>
    </w:p>
    <w:p w14:paraId="668BCAF1" w14:textId="77777777" w:rsidR="009741EB" w:rsidRPr="007872A2" w:rsidRDefault="009741EB" w:rsidP="00E34209">
      <w:pPr>
        <w:pStyle w:val="Meziodstavce"/>
      </w:pPr>
    </w:p>
    <w:p w14:paraId="1BF56B26" w14:textId="4D486C2E" w:rsidR="009741EB" w:rsidRPr="007872A2" w:rsidRDefault="009741EB" w:rsidP="00E34209">
      <w:pPr>
        <w:pStyle w:val="lneksmlouvytextPVL"/>
      </w:pPr>
      <w:r w:rsidRPr="007872A2">
        <w:t>Zhotovitel je oprávněn odstoupit od smlouvy v případě, že nebude písemně vyzván k převzetí staveniště a zahájení prací dle smlouvy nejpozději ve lhůtě do 12 měsíců ode dne uzavření této smlouvy. Odstoupení od smlouvy je účinné okamžikem jejího doručení druhé straně a</w:t>
      </w:r>
      <w:r w:rsidR="00705F45">
        <w:rPr>
          <w:lang w:val="cs-CZ"/>
        </w:rPr>
        <w:t> </w:t>
      </w:r>
      <w:r w:rsidRPr="007872A2">
        <w:t>k tomuto dni zanikají práva a povinnosti smlouvou založená. V těchto případech nemá žádná ze smluvních stran nárok na jakékoliv plnění, a to ani z titulu náhrady</w:t>
      </w:r>
      <w:r>
        <w:t xml:space="preserve"> skutečné škody a</w:t>
      </w:r>
      <w:r w:rsidR="00705F45">
        <w:rPr>
          <w:lang w:val="cs-CZ"/>
        </w:rPr>
        <w:t> </w:t>
      </w:r>
      <w:r>
        <w:t>ušlého zisku.</w:t>
      </w:r>
    </w:p>
    <w:p w14:paraId="2E0F1449" w14:textId="77777777" w:rsidR="00AF23A5" w:rsidRDefault="00AF23A5" w:rsidP="00E34209">
      <w:pPr>
        <w:pStyle w:val="Meziodstavce"/>
        <w:rPr>
          <w:lang w:val="cs-CZ"/>
        </w:rPr>
      </w:pPr>
    </w:p>
    <w:p w14:paraId="2942987A" w14:textId="77777777" w:rsidR="009741EB" w:rsidRPr="00D22857" w:rsidRDefault="009741EB" w:rsidP="00E34209">
      <w:pPr>
        <w:pStyle w:val="lneksmlouvynadpisPVL"/>
      </w:pPr>
      <w:r w:rsidRPr="00D22857">
        <w:t xml:space="preserve">Řešení sporů </w:t>
      </w:r>
    </w:p>
    <w:p w14:paraId="7AE05A9B" w14:textId="77777777" w:rsidR="009741EB" w:rsidRDefault="009741EB" w:rsidP="00E34209">
      <w:pPr>
        <w:pStyle w:val="lneksmlouvytextPVL"/>
        <w:rPr>
          <w:rStyle w:val="Siln"/>
          <w:rFonts w:cs="Arial"/>
          <w:b w:val="0"/>
          <w:bCs w:val="0"/>
        </w:rPr>
      </w:pPr>
      <w:r>
        <w:rPr>
          <w:rStyle w:val="Siln"/>
          <w:rFonts w:cs="Arial"/>
          <w:b w:val="0"/>
          <w:bCs w:val="0"/>
        </w:rPr>
        <w:t>Smluvní strany budou řešit případné spory týkající se plnění této smlouvy především vzájemným jednáním zástupců smluvních stran, a to na základě výzvy jedné ze stran, zpravidla do 5 kalendářních dní od zjištění porušení povinností plynoucích z této smlouvy.</w:t>
      </w:r>
    </w:p>
    <w:p w14:paraId="0C00E7CB" w14:textId="77777777" w:rsidR="009741EB" w:rsidRPr="00EA7DBF" w:rsidRDefault="009741EB" w:rsidP="00E34209">
      <w:pPr>
        <w:pStyle w:val="Meziodstavce"/>
        <w:rPr>
          <w:rStyle w:val="Siln"/>
          <w:rFonts w:cs="Arial"/>
          <w:b w:val="0"/>
          <w:bCs w:val="0"/>
        </w:rPr>
      </w:pPr>
    </w:p>
    <w:p w14:paraId="19C91769" w14:textId="77777777" w:rsidR="009741EB" w:rsidRPr="00ED5374" w:rsidRDefault="009741EB" w:rsidP="00E34209">
      <w:pPr>
        <w:pStyle w:val="lneksmlouvytextPVL"/>
        <w:rPr>
          <w:rStyle w:val="Siln"/>
          <w:b w:val="0"/>
          <w:bCs w:val="0"/>
        </w:rPr>
      </w:pPr>
      <w:r w:rsidRPr="00ED5374">
        <w:rPr>
          <w:rStyle w:val="Siln"/>
          <w:rFonts w:cs="Arial"/>
          <w:b w:val="0"/>
          <w:bCs w:val="0"/>
        </w:rPr>
        <w:lastRenderedPageBreak/>
        <w:t xml:space="preserve">Všechny spory vznikající z této smlouvy a v souvislosti s ní budou rozhodovány příslušným soudem České republiky. </w:t>
      </w:r>
    </w:p>
    <w:p w14:paraId="138A1315" w14:textId="77777777" w:rsidR="00AF23A5" w:rsidRPr="00394DAB" w:rsidRDefault="00AF23A5" w:rsidP="00E34209">
      <w:pPr>
        <w:pStyle w:val="Meziodstavce"/>
        <w:rPr>
          <w:lang w:val="cs-CZ"/>
        </w:rPr>
      </w:pPr>
    </w:p>
    <w:p w14:paraId="0F297563" w14:textId="77777777" w:rsidR="009741EB" w:rsidRDefault="009741EB" w:rsidP="00E34209">
      <w:pPr>
        <w:pStyle w:val="lneksmlouvynadpisPVL"/>
      </w:pPr>
      <w:r>
        <w:t>Závěrečná ustanovení</w:t>
      </w:r>
    </w:p>
    <w:p w14:paraId="44891A66" w14:textId="77777777" w:rsidR="009741EB" w:rsidRPr="00D22857" w:rsidRDefault="009741EB" w:rsidP="00E34209">
      <w:pPr>
        <w:pStyle w:val="lneksmlouvytextPVL"/>
      </w:pPr>
      <w:r w:rsidRPr="00D22857">
        <w:t>Právní vztahy vzniklé z této smlouvy nebo s touto smlouvou související se řídí platným českým právem, zejména Občanským zákoníkem.</w:t>
      </w:r>
    </w:p>
    <w:p w14:paraId="5AC6A72D" w14:textId="77777777" w:rsidR="009741EB" w:rsidRDefault="009741EB" w:rsidP="00E34209">
      <w:pPr>
        <w:pStyle w:val="Meziodstavce"/>
        <w:rPr>
          <w:lang w:val="cs-CZ"/>
        </w:rPr>
      </w:pPr>
    </w:p>
    <w:p w14:paraId="12084750" w14:textId="77777777" w:rsidR="009741EB" w:rsidRPr="00D22857" w:rsidRDefault="009741EB" w:rsidP="00E34209">
      <w:pPr>
        <w:pStyle w:val="lneksmlouvytextPVL"/>
      </w:pPr>
      <w:r w:rsidRPr="00D22857">
        <w:t xml:space="preserve">Splnění smlouvy ze strany zhotovitele se stane nemožným, pokud nastoupí </w:t>
      </w:r>
      <w:r>
        <w:t>mimořádné nepředvídatelné a nepřekonatelné překážky vzniklé nezávisle na jeho vůli</w:t>
      </w:r>
      <w:r w:rsidRPr="00D22857">
        <w:t xml:space="preserve"> podle § 2913 odst.</w:t>
      </w:r>
      <w:r>
        <w:t> </w:t>
      </w:r>
      <w:r w:rsidRPr="00D22857">
        <w:t xml:space="preserve">2 </w:t>
      </w:r>
      <w:r>
        <w:t>OZ</w:t>
      </w:r>
      <w:r w:rsidRPr="00D22857">
        <w:t>. V takovém případě zhotovitel a objednatel dohodnou opatření, aby dosáhli splnění účelu smlouvy, nebo se dohodnou na změně smlouvy.</w:t>
      </w:r>
    </w:p>
    <w:p w14:paraId="62A472FF" w14:textId="77777777" w:rsidR="009741EB" w:rsidRPr="00D22857" w:rsidRDefault="009741EB" w:rsidP="00E34209">
      <w:pPr>
        <w:pStyle w:val="Meziodstavce"/>
      </w:pPr>
    </w:p>
    <w:p w14:paraId="59DC7D8C" w14:textId="77777777" w:rsidR="009741EB" w:rsidRPr="00D22857" w:rsidRDefault="009741EB" w:rsidP="00E34209">
      <w:pPr>
        <w:pStyle w:val="lneksmlouvytextPVL"/>
      </w:pPr>
      <w:r w:rsidRPr="00D22857">
        <w:t>Smluvní strana, u které nastal případ podle § 2913 odst.</w:t>
      </w:r>
      <w:r>
        <w:t xml:space="preserve"> </w:t>
      </w:r>
      <w:r w:rsidRPr="00D22857">
        <w:t xml:space="preserve">2 </w:t>
      </w:r>
      <w:r>
        <w:t>OZ</w:t>
      </w:r>
      <w:r w:rsidRPr="00D22857">
        <w:t>, musí o tom uvědomit druhou smluvní stranu bezodkladně po vzniku takové okolnosti.</w:t>
      </w:r>
    </w:p>
    <w:p w14:paraId="7AC946B0" w14:textId="77777777" w:rsidR="009741EB" w:rsidRDefault="009741EB" w:rsidP="00E34209">
      <w:pPr>
        <w:pStyle w:val="Meziodstavce"/>
      </w:pPr>
    </w:p>
    <w:p w14:paraId="16A9BE2F" w14:textId="77777777" w:rsidR="009741EB" w:rsidRPr="00044653" w:rsidRDefault="009741EB" w:rsidP="00E34209">
      <w:pPr>
        <w:pStyle w:val="lneksmlouvytextPVL"/>
      </w:pPr>
      <w:r>
        <w:t xml:space="preserve">Zhotovitel nesmí bez předchozího písemného souhlasu objednatele postoupit tuto smlouvu nebo jakoukoliv její část, ani žádný prospěch či zájem v této smlouvě či na základě této smlouvy, ani postoupit či zastavit pohledávky z této smlouvy.  </w:t>
      </w:r>
    </w:p>
    <w:p w14:paraId="08F1C84D" w14:textId="77777777" w:rsidR="009741EB" w:rsidRDefault="009741EB" w:rsidP="00E34209">
      <w:pPr>
        <w:pStyle w:val="Meziodstavce"/>
      </w:pPr>
    </w:p>
    <w:p w14:paraId="3E9DE06E" w14:textId="77777777" w:rsidR="009741EB" w:rsidRDefault="009741EB" w:rsidP="00E34209">
      <w:pPr>
        <w:pStyle w:val="lneksmlouvytextPVL"/>
      </w:pPr>
      <w:r w:rsidRPr="00DD5BEB">
        <w:t>Zhotovitel opravňuje objednatele uveřejnit obsah smlouvy nebo její části podle zákona o </w:t>
      </w:r>
      <w:r>
        <w:t xml:space="preserve">zadávání </w:t>
      </w:r>
      <w:r w:rsidRPr="00DD5BEB">
        <w:t>veřejných zakáz</w:t>
      </w:r>
      <w:r>
        <w:t>e</w:t>
      </w:r>
      <w:r w:rsidRPr="00DD5BEB">
        <w:t>k, a rovněž podle zákona č. 106/1999 Sb., o svobodném přístupu k informacím, ve znění pozdějších předpisů.</w:t>
      </w:r>
    </w:p>
    <w:p w14:paraId="49B7A71D" w14:textId="77777777" w:rsidR="009741EB" w:rsidRDefault="009741EB" w:rsidP="00E34209">
      <w:pPr>
        <w:pStyle w:val="Meziodstavce"/>
      </w:pPr>
    </w:p>
    <w:p w14:paraId="2592E47F" w14:textId="68654318" w:rsidR="009741EB" w:rsidRPr="00B82BAA" w:rsidRDefault="009741EB" w:rsidP="00E34209">
      <w:pPr>
        <w:pStyle w:val="lneksmlouvytextPVL"/>
      </w:pPr>
      <w:r>
        <w:t>Smluvní strany se dohodly, že naplnění povinnosti zveřejnění smlouvy v souladu se zněním zákona č. 340/2015 Sb., o zvláštních podmínkách účinnosti některých smluv, uveřejňování těchto smluv a o registru smluv (zákon o registru smluv), ve znění pozdějších předpisů</w:t>
      </w:r>
      <w:r w:rsidR="009F6335">
        <w:rPr>
          <w:lang w:val="cs-CZ"/>
        </w:rPr>
        <w:t xml:space="preserve"> (dále jen „zákon o registru smluv“)</w:t>
      </w:r>
      <w:r>
        <w:t>, zajistí objednatel.</w:t>
      </w:r>
    </w:p>
    <w:p w14:paraId="0F549144" w14:textId="77777777" w:rsidR="009741EB" w:rsidRDefault="009741EB" w:rsidP="00E34209">
      <w:pPr>
        <w:pStyle w:val="Meziodstavce"/>
      </w:pPr>
    </w:p>
    <w:p w14:paraId="2C26433E" w14:textId="5A6D15E7" w:rsidR="00020664" w:rsidRPr="00D36167" w:rsidRDefault="00020664" w:rsidP="00E34209">
      <w:pPr>
        <w:pStyle w:val="lneksmlouvytextPVL"/>
      </w:pPr>
      <w:r>
        <w:rPr>
          <w:lang w:val="cs-CZ"/>
        </w:rPr>
        <w:t>Smluvní strany nepovažují žádné ustanovení v textu smlouvy za obchodní tajemství.</w:t>
      </w:r>
    </w:p>
    <w:p w14:paraId="52EE6209" w14:textId="77777777" w:rsidR="00020664" w:rsidRDefault="00020664" w:rsidP="00D36167">
      <w:pPr>
        <w:pStyle w:val="Odstavecseseznamem"/>
      </w:pPr>
    </w:p>
    <w:p w14:paraId="3A5588DD" w14:textId="77777777" w:rsidR="009741EB" w:rsidRDefault="009741EB" w:rsidP="00E34209">
      <w:pPr>
        <w:pStyle w:val="lneksmlouvytextPVL"/>
      </w:pPr>
      <w:r>
        <w:t>Obě strany se zavazují písemně informovat o všech změnách identifikačních údajů a změnách a návrzích změn v obchodním rejstříku, které by mohly mít vliv na splnění této smlouvy, a to do 15 kalendářních dní po tom, co tato změna nastala.</w:t>
      </w:r>
    </w:p>
    <w:p w14:paraId="7E7051BC" w14:textId="77777777" w:rsidR="009741EB" w:rsidRDefault="009741EB" w:rsidP="00E34209">
      <w:pPr>
        <w:pStyle w:val="Meziodstavce"/>
      </w:pPr>
    </w:p>
    <w:p w14:paraId="35FC9621" w14:textId="77777777" w:rsidR="009741EB" w:rsidRPr="00D94A0C" w:rsidRDefault="009741EB" w:rsidP="00E34209">
      <w:pPr>
        <w:pStyle w:val="lneksmlouvytextPVL"/>
      </w:pPr>
      <w:r>
        <w:t>Případné změny nebo doplnění této smlouvy mohou být realizovány po dohodě smluvních stran, a to pouze formou číslovaných písemných dodatků, podepsaných oběma smluvními stranami s ohledem na § 564 OZ</w:t>
      </w:r>
      <w:r w:rsidRPr="00D22857">
        <w:t>.</w:t>
      </w:r>
      <w:r>
        <w:t xml:space="preserve"> </w:t>
      </w:r>
      <w:r w:rsidRPr="00D94A0C">
        <w:t>Za písemnou formu nebude pro tento účel považována výměna e-mailových či jiných elektronických zpráv (kromě doručování do datových schránek) a odpověď zhotovitele dle smlouvy podle §</w:t>
      </w:r>
      <w:r>
        <w:t> </w:t>
      </w:r>
      <w:r w:rsidRPr="00D94A0C">
        <w:t xml:space="preserve">1740 odst. 3 </w:t>
      </w:r>
      <w:r>
        <w:t>OZ,</w:t>
      </w:r>
      <w:r w:rsidRPr="00D94A0C">
        <w:t xml:space="preserve"> s dodatkem nebo odchylkou není přijetím návrhu na uzavření dodatku této smlouvy, a to ani, když podstatně nemění podmínky návrhu.</w:t>
      </w:r>
    </w:p>
    <w:p w14:paraId="36183AFE" w14:textId="77777777" w:rsidR="009741EB" w:rsidRDefault="009741EB" w:rsidP="00E34209">
      <w:pPr>
        <w:pStyle w:val="Meziodstavce"/>
      </w:pPr>
    </w:p>
    <w:p w14:paraId="5A9BF54B" w14:textId="77777777" w:rsidR="009741EB" w:rsidRDefault="009741EB" w:rsidP="00E34209">
      <w:pPr>
        <w:pStyle w:val="lneksmlouvytextPVL"/>
      </w:pPr>
      <w:r>
        <w:t xml:space="preserve">Smluvní strany výslovně vyloučily použití ustanovení § 2595 a § 2624 OZ.  </w:t>
      </w:r>
    </w:p>
    <w:p w14:paraId="2C1E21FA" w14:textId="77777777" w:rsidR="009741EB" w:rsidRDefault="009741EB" w:rsidP="00E34209">
      <w:pPr>
        <w:pStyle w:val="Meziodstavce"/>
      </w:pPr>
    </w:p>
    <w:p w14:paraId="1B0A4498" w14:textId="77777777" w:rsidR="009741EB" w:rsidRDefault="009741EB" w:rsidP="00E34209">
      <w:pPr>
        <w:pStyle w:val="lneksmlouvytextPVL"/>
      </w:pPr>
      <w:r>
        <w:t>Práva a povinnosti smluvních stran z této smlouvy přecházejí na jejich právní nástupce.</w:t>
      </w:r>
    </w:p>
    <w:p w14:paraId="73F64DB6" w14:textId="77777777" w:rsidR="009741EB" w:rsidRDefault="009741EB" w:rsidP="00E34209">
      <w:pPr>
        <w:pStyle w:val="Meziodstavce"/>
      </w:pPr>
    </w:p>
    <w:p w14:paraId="4B103ECB" w14:textId="77777777" w:rsidR="009741EB" w:rsidRDefault="009741EB" w:rsidP="00E34209">
      <w:pPr>
        <w:pStyle w:val="lneksmlouvytextPVL"/>
      </w:pPr>
      <w:r>
        <w:t>Tato smlouva spolu se všemi přílohami a případnými dodatky představuje kompletní a úplné ujednání mezi smluvními stranami.</w:t>
      </w:r>
    </w:p>
    <w:p w14:paraId="4945DF5E" w14:textId="77777777" w:rsidR="009741EB" w:rsidRDefault="009741EB" w:rsidP="00E34209">
      <w:pPr>
        <w:pStyle w:val="Meziodstavce"/>
      </w:pPr>
    </w:p>
    <w:p w14:paraId="1896E906" w14:textId="77777777" w:rsidR="009741EB" w:rsidRPr="00AD5175" w:rsidRDefault="009741EB" w:rsidP="00E34209">
      <w:pPr>
        <w:pStyle w:val="lneksmlouvytextPVL"/>
      </w:pPr>
      <w:r>
        <w:t xml:space="preserve">V případě, že se některé ustanovení smlouvy stane neplatným, zůstávají ostatní ustanovení nadále v platnosti, ledaže právní předpis stanoví jinak. Smluvní strany se v takovém případě zavazují bez zbytečného odkladu zahájit jednání, jehož cílem bude nahrazení takového </w:t>
      </w:r>
      <w:r>
        <w:lastRenderedPageBreak/>
        <w:t>neplatného ustanovení ustanovením platným, které bude nejblíže účelu a smyslu neplatného ustanovení.</w:t>
      </w:r>
    </w:p>
    <w:p w14:paraId="70FB31AB" w14:textId="77777777" w:rsidR="008D6E38" w:rsidRDefault="008D6E38" w:rsidP="008D6E38">
      <w:pPr>
        <w:pStyle w:val="lneksmlouvytextPVL"/>
        <w:numPr>
          <w:ilvl w:val="0"/>
          <w:numId w:val="0"/>
        </w:numPr>
        <w:ind w:left="426"/>
      </w:pPr>
    </w:p>
    <w:p w14:paraId="6FAD677B" w14:textId="15EBDC3C" w:rsidR="008D6E38" w:rsidRPr="003F3F76" w:rsidRDefault="008D6E38" w:rsidP="008D6E38">
      <w:pPr>
        <w:pStyle w:val="lneksmlouvytextPVL"/>
      </w:pPr>
      <w:r>
        <w:rPr>
          <w:lang w:val="cs-CZ"/>
        </w:rPr>
        <w:t>Je-li tato s</w:t>
      </w:r>
      <w:proofErr w:type="spellStart"/>
      <w:r>
        <w:t>mlouva</w:t>
      </w:r>
      <w:proofErr w:type="spellEnd"/>
      <w:r>
        <w:t xml:space="preserve"> </w:t>
      </w:r>
      <w:r>
        <w:rPr>
          <w:lang w:val="cs-CZ"/>
        </w:rPr>
        <w:t xml:space="preserve">uzavřena v listinné podobě, </w:t>
      </w:r>
      <w:r>
        <w:t xml:space="preserve">je vyhotovena v </w:t>
      </w:r>
      <w:r>
        <w:rPr>
          <w:lang w:val="cs-CZ"/>
        </w:rPr>
        <w:t>pěti</w:t>
      </w:r>
      <w:r>
        <w:t xml:space="preserve"> stejnopisech, z nichž </w:t>
      </w:r>
      <w:r>
        <w:rPr>
          <w:lang w:val="cs-CZ"/>
        </w:rPr>
        <w:t>objednatel obdrží tři stejnopisy a zhotovitel dva stejnopisy</w:t>
      </w:r>
      <w:r w:rsidR="003F3F76">
        <w:t>.</w:t>
      </w:r>
    </w:p>
    <w:p w14:paraId="28E834ED" w14:textId="77777777" w:rsidR="003F3F76" w:rsidRDefault="003F3F76" w:rsidP="003F3F76">
      <w:pPr>
        <w:pStyle w:val="Odstavecseseznamem"/>
      </w:pPr>
    </w:p>
    <w:p w14:paraId="146CB1A8" w14:textId="120AA587" w:rsidR="003F3F76" w:rsidRPr="003F3F76" w:rsidRDefault="003F3F76" w:rsidP="008D6E38">
      <w:pPr>
        <w:pStyle w:val="lneksmlouvytextPVL"/>
      </w:pPr>
      <w:r>
        <w:rPr>
          <w:lang w:val="cs-CZ"/>
        </w:rPr>
        <w:t xml:space="preserve">Tato smlouva nabývá </w:t>
      </w:r>
      <w:r w:rsidRPr="007F58F3">
        <w:rPr>
          <w:rFonts w:cs="Arial"/>
          <w:iCs/>
        </w:rPr>
        <w:t>platnosti dnem jejího p</w:t>
      </w:r>
      <w:r>
        <w:rPr>
          <w:rFonts w:cs="Arial"/>
          <w:iCs/>
        </w:rPr>
        <w:t>odpisu oběma smluvními stranami</w:t>
      </w:r>
      <w:r>
        <w:rPr>
          <w:rFonts w:cs="Arial"/>
          <w:iCs/>
          <w:lang w:val="cs-CZ"/>
        </w:rPr>
        <w:t xml:space="preserve"> a účinnosti dnem jejího uveřejnění v souladu se zákonem o registru smluv.</w:t>
      </w:r>
    </w:p>
    <w:p w14:paraId="7D83215C" w14:textId="77777777" w:rsidR="003F3F76" w:rsidRDefault="003F3F76" w:rsidP="003F3F76">
      <w:pPr>
        <w:pStyle w:val="Odstavecseseznamem"/>
      </w:pPr>
    </w:p>
    <w:p w14:paraId="3D7CF300" w14:textId="34060858" w:rsidR="003F3F76" w:rsidRDefault="003F3F76" w:rsidP="008D6E38">
      <w:pPr>
        <w:pStyle w:val="lneksmlouvytextPVL"/>
      </w:pPr>
      <w:r>
        <w:rPr>
          <w:lang w:val="cs-CZ"/>
        </w:rPr>
        <w:t xml:space="preserve">Objednatel </w:t>
      </w:r>
      <w:r w:rsidRPr="007F58F3">
        <w:rPr>
          <w:rFonts w:cs="Arial"/>
          <w:iCs/>
        </w:rPr>
        <w:t>učiní po nabytí účinnosti této smlouvy kroky směřující k zahájení plnění této smlouvy tak, aby mohly být zachovány termíny a doby předpokládané touto smlouvou</w:t>
      </w:r>
      <w:r>
        <w:rPr>
          <w:rFonts w:cs="Arial"/>
          <w:iCs/>
          <w:lang w:val="cs-CZ"/>
        </w:rPr>
        <w:t>.</w:t>
      </w:r>
    </w:p>
    <w:p w14:paraId="0314B570" w14:textId="77777777" w:rsidR="003F3F76" w:rsidRDefault="003F3F76" w:rsidP="003F3F76">
      <w:pPr>
        <w:pStyle w:val="lneksmlouvytextPVL"/>
        <w:numPr>
          <w:ilvl w:val="0"/>
          <w:numId w:val="0"/>
        </w:numPr>
        <w:tabs>
          <w:tab w:val="clear" w:pos="426"/>
        </w:tabs>
        <w:ind w:left="426"/>
        <w:outlineLvl w:val="9"/>
        <w:rPr>
          <w:lang w:val="cs-CZ"/>
        </w:rPr>
      </w:pPr>
    </w:p>
    <w:p w14:paraId="04AF3F26" w14:textId="77777777" w:rsidR="00D84668" w:rsidRDefault="00D84668" w:rsidP="00D84668">
      <w:pPr>
        <w:pStyle w:val="lneksmlouvytextPVL"/>
      </w:pPr>
      <w:r>
        <w:t xml:space="preserve">Smluvní strany prohlašují, že smlouvu uzavřely určitě, vážně a srozumitelně, že je projevem jejich pravé a svobodné vůle, a na důkaz tohoto připojují své podpisy. </w:t>
      </w:r>
    </w:p>
    <w:p w14:paraId="521635B3" w14:textId="77777777" w:rsidR="00D84668" w:rsidRDefault="00D84668" w:rsidP="00D84668">
      <w:pPr>
        <w:pStyle w:val="Meziodstavce"/>
      </w:pPr>
    </w:p>
    <w:p w14:paraId="3916E3E7" w14:textId="77777777" w:rsidR="00D84668" w:rsidRDefault="00D84668" w:rsidP="00D84668">
      <w:pPr>
        <w:pStyle w:val="lneksmlouvytextPVL"/>
      </w:pPr>
      <w:r>
        <w:t xml:space="preserve">Nedílnou součástí smlouvy je: </w:t>
      </w:r>
    </w:p>
    <w:p w14:paraId="3E31E085" w14:textId="77777777" w:rsidR="00D84668" w:rsidRDefault="00D84668" w:rsidP="00D84668">
      <w:pPr>
        <w:pStyle w:val="SamostatntextpodlnekPVL"/>
      </w:pPr>
      <w:r>
        <w:t>Příloha č. 1: Oceněný soupis prací</w:t>
      </w:r>
    </w:p>
    <w:p w14:paraId="1A7F32B9" w14:textId="77777777" w:rsidR="00D84668" w:rsidRDefault="00D84668" w:rsidP="00D84668">
      <w:pPr>
        <w:pStyle w:val="Meziodstavce"/>
      </w:pPr>
    </w:p>
    <w:p w14:paraId="7C0870F8" w14:textId="77777777" w:rsidR="000122FA" w:rsidRDefault="000122FA" w:rsidP="000122FA">
      <w:pPr>
        <w:pStyle w:val="Meziodstavce"/>
        <w:rPr>
          <w:lang w:val="cs-CZ"/>
        </w:rPr>
      </w:pPr>
    </w:p>
    <w:p w14:paraId="2B694158" w14:textId="77777777" w:rsidR="00971B98" w:rsidRPr="008853E9" w:rsidRDefault="00971B98" w:rsidP="00971B98">
      <w:pPr>
        <w:pStyle w:val="Meziodstavce"/>
        <w:rPr>
          <w:lang w:val="cs-CZ"/>
        </w:rPr>
      </w:pPr>
    </w:p>
    <w:p w14:paraId="48BB6BB3" w14:textId="77777777" w:rsidR="001F3215" w:rsidRDefault="001F3215" w:rsidP="001F3215">
      <w:pPr>
        <w:pStyle w:val="Zvrsmlapodpisy"/>
        <w:rPr>
          <w:shd w:val="clear" w:color="auto" w:fill="FFFF00"/>
        </w:rPr>
      </w:pPr>
      <w:r>
        <w:t>V Praze dne …………………</w:t>
      </w:r>
      <w:r>
        <w:tab/>
        <w:t xml:space="preserve">V </w:t>
      </w:r>
      <w:r w:rsidRPr="00973D2D">
        <w:rPr>
          <w:highlight w:val="yellow"/>
        </w:rPr>
        <w:t>…………..</w:t>
      </w:r>
      <w:r>
        <w:t xml:space="preserve"> dne </w:t>
      </w:r>
      <w:r w:rsidRPr="00973D2D">
        <w:rPr>
          <w:highlight w:val="yellow"/>
        </w:rPr>
        <w:t>…………………..</w:t>
      </w:r>
    </w:p>
    <w:p w14:paraId="591F820D" w14:textId="77777777" w:rsidR="001F3215" w:rsidRDefault="001F3215" w:rsidP="001F3215">
      <w:pPr>
        <w:pStyle w:val="Meziodstavce"/>
        <w:rPr>
          <w:lang w:val="cs-CZ"/>
        </w:rPr>
      </w:pPr>
    </w:p>
    <w:p w14:paraId="28CD0644" w14:textId="77777777" w:rsidR="001F3215" w:rsidRPr="008853E9" w:rsidRDefault="001F3215" w:rsidP="001F3215">
      <w:pPr>
        <w:pStyle w:val="Meziodstavce"/>
        <w:rPr>
          <w:lang w:val="cs-CZ"/>
        </w:rPr>
      </w:pPr>
    </w:p>
    <w:p w14:paraId="5C761480" w14:textId="77777777" w:rsidR="001F3215" w:rsidRDefault="001F3215" w:rsidP="001F3215">
      <w:pPr>
        <w:pStyle w:val="Meziodstavce"/>
      </w:pPr>
    </w:p>
    <w:p w14:paraId="38FD5C60" w14:textId="77777777" w:rsidR="001F3215" w:rsidRDefault="001F3215" w:rsidP="001F3215">
      <w:pPr>
        <w:pStyle w:val="Zvrsmlapodpisy"/>
      </w:pPr>
      <w:r>
        <w:t>objednatel:</w:t>
      </w:r>
      <w:r>
        <w:tab/>
        <w:t>zhotovitel:</w:t>
      </w:r>
    </w:p>
    <w:p w14:paraId="6ACD9B99" w14:textId="77777777" w:rsidR="001F3215" w:rsidRDefault="001F3215" w:rsidP="001F3215">
      <w:pPr>
        <w:pStyle w:val="Meziodstavce"/>
        <w:rPr>
          <w:lang w:val="cs-CZ"/>
        </w:rPr>
      </w:pPr>
    </w:p>
    <w:p w14:paraId="6CD73CC8" w14:textId="77777777" w:rsidR="001F3215" w:rsidRPr="008853E9" w:rsidRDefault="001F3215" w:rsidP="001F3215">
      <w:pPr>
        <w:pStyle w:val="Meziodstavce"/>
        <w:rPr>
          <w:lang w:val="cs-CZ"/>
        </w:rPr>
      </w:pPr>
    </w:p>
    <w:p w14:paraId="1843BCC5" w14:textId="77777777" w:rsidR="001F3215" w:rsidRPr="00916C1A" w:rsidRDefault="001F3215" w:rsidP="001F3215">
      <w:pPr>
        <w:pStyle w:val="Meziodstavce"/>
        <w:rPr>
          <w:lang w:val="cs-CZ"/>
        </w:rPr>
      </w:pPr>
    </w:p>
    <w:p w14:paraId="79AD8BA2" w14:textId="77777777" w:rsidR="001F3215" w:rsidRDefault="001F3215" w:rsidP="001F3215">
      <w:pPr>
        <w:pStyle w:val="Zvrsmlapodpisy"/>
        <w:tabs>
          <w:tab w:val="clear" w:pos="4395"/>
          <w:tab w:val="left" w:pos="0"/>
        </w:tabs>
      </w:pPr>
      <w:r>
        <w:t>…………………………………</w:t>
      </w:r>
      <w:r>
        <w:tab/>
      </w:r>
      <w:r>
        <w:tab/>
        <w:t>……………………………………………………………..</w:t>
      </w:r>
    </w:p>
    <w:p w14:paraId="11D2BD4A" w14:textId="493089F0" w:rsidR="001F3215" w:rsidRDefault="001F3215" w:rsidP="001F3215">
      <w:pPr>
        <w:pStyle w:val="Zvrsmlapodpisy"/>
        <w:tabs>
          <w:tab w:val="clear" w:pos="4395"/>
          <w:tab w:val="left" w:pos="0"/>
        </w:tabs>
      </w:pPr>
      <w:r>
        <w:t xml:space="preserve">Ing. </w:t>
      </w:r>
      <w:r w:rsidR="00CE147A">
        <w:t>Jiří Friedel</w:t>
      </w:r>
      <w:r>
        <w:tab/>
      </w:r>
      <w:r>
        <w:tab/>
      </w:r>
      <w:r>
        <w:tab/>
      </w:r>
      <w:r>
        <w:tab/>
      </w:r>
      <w:r w:rsidRPr="00973D2D">
        <w:rPr>
          <w:highlight w:val="yellow"/>
        </w:rPr>
        <w:t>jméno a příjmení osoby oprávněné podepsat smlouvu</w:t>
      </w:r>
    </w:p>
    <w:p w14:paraId="5CB4880A" w14:textId="43EB29D0" w:rsidR="001F3215" w:rsidRDefault="001F3215" w:rsidP="001F3215">
      <w:pPr>
        <w:pStyle w:val="Zvrsmlapodpisy"/>
        <w:tabs>
          <w:tab w:val="clear" w:pos="4395"/>
          <w:tab w:val="left" w:pos="0"/>
        </w:tabs>
        <w:rPr>
          <w:shd w:val="clear" w:color="auto" w:fill="FFFF00"/>
        </w:rPr>
      </w:pPr>
      <w:r>
        <w:t xml:space="preserve">ředitel závodu </w:t>
      </w:r>
      <w:r w:rsidR="00CE147A">
        <w:t>Dolní Vltava</w:t>
      </w:r>
      <w:r>
        <w:tab/>
      </w:r>
      <w:r>
        <w:tab/>
      </w:r>
      <w:r>
        <w:tab/>
      </w:r>
      <w:r w:rsidRPr="00973D2D">
        <w:rPr>
          <w:highlight w:val="yellow"/>
        </w:rPr>
        <w:t>funkce</w:t>
      </w:r>
    </w:p>
    <w:p w14:paraId="14D3BE67" w14:textId="77777777" w:rsidR="001F3215" w:rsidRPr="00665B66" w:rsidRDefault="001F3215" w:rsidP="001F3215">
      <w:pPr>
        <w:pStyle w:val="Meziodstavce"/>
        <w:tabs>
          <w:tab w:val="left" w:pos="0"/>
        </w:tabs>
      </w:pPr>
      <w:r>
        <w:t>Povodí Vltavy, státní podnik</w:t>
      </w:r>
      <w:r>
        <w:tab/>
      </w:r>
      <w:r>
        <w:rPr>
          <w:lang w:val="cs-CZ"/>
        </w:rPr>
        <w:tab/>
      </w:r>
      <w:r>
        <w:rPr>
          <w:lang w:val="cs-CZ"/>
        </w:rPr>
        <w:tab/>
      </w:r>
      <w:r>
        <w:rPr>
          <w:highlight w:val="yellow"/>
        </w:rPr>
        <w:t>název</w:t>
      </w:r>
      <w:r w:rsidRPr="00973D2D">
        <w:rPr>
          <w:highlight w:val="yellow"/>
        </w:rPr>
        <w:t xml:space="preserve"> nebo razítko firmy</w:t>
      </w:r>
    </w:p>
    <w:p w14:paraId="07D90B85" w14:textId="67E731AA" w:rsidR="009741EB" w:rsidRPr="00665B66" w:rsidRDefault="009741EB" w:rsidP="00971B98">
      <w:pPr>
        <w:pStyle w:val="Meziodstavce"/>
      </w:pPr>
    </w:p>
    <w:sectPr w:rsidR="009741EB" w:rsidRPr="00665B66" w:rsidSect="00F46048">
      <w:headerReference w:type="default" r:id="rId10"/>
      <w:footerReference w:type="default" r:id="rId11"/>
      <w:headerReference w:type="first" r:id="rId12"/>
      <w:footerReference w:type="first" r:id="rId13"/>
      <w:pgSz w:w="11906" w:h="16838" w:code="9"/>
      <w:pgMar w:top="1247" w:right="1134" w:bottom="124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718ECE" w14:textId="77777777" w:rsidR="00C91C97" w:rsidRDefault="00C91C97" w:rsidP="009C0A2F">
      <w:r>
        <w:separator/>
      </w:r>
    </w:p>
    <w:p w14:paraId="4E807F14" w14:textId="77777777" w:rsidR="00C91C97" w:rsidRDefault="00C91C97"/>
  </w:endnote>
  <w:endnote w:type="continuationSeparator" w:id="0">
    <w:p w14:paraId="0C6D20F3" w14:textId="77777777" w:rsidR="00C91C97" w:rsidRDefault="00C91C97" w:rsidP="009C0A2F">
      <w:r>
        <w:continuationSeparator/>
      </w:r>
    </w:p>
    <w:p w14:paraId="5195B9DB" w14:textId="77777777" w:rsidR="00C91C97" w:rsidRDefault="00C91C97"/>
  </w:endnote>
  <w:endnote w:type="continuationNotice" w:id="1">
    <w:p w14:paraId="632F8418" w14:textId="77777777" w:rsidR="00C91C97" w:rsidRDefault="00C91C97">
      <w:pPr>
        <w:spacing w:after="0" w:line="240" w:lineRule="auto"/>
      </w:pPr>
    </w:p>
    <w:p w14:paraId="30EB6DE7" w14:textId="77777777" w:rsidR="00C91C97" w:rsidRDefault="00C91C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0395F1" w14:textId="7628B870" w:rsidR="005608AB" w:rsidRPr="005608AB" w:rsidRDefault="005608AB" w:rsidP="005608AB">
    <w:pPr>
      <w:pStyle w:val="Zpat"/>
      <w:ind w:right="360" w:firstLine="360"/>
      <w:jc w:val="center"/>
      <w:rPr>
        <w:rFonts w:ascii="Arial" w:hAnsi="Arial" w:cs="Arial"/>
        <w:sz w:val="16"/>
        <w:szCs w:val="16"/>
      </w:rPr>
    </w:pPr>
    <w:r w:rsidRPr="005608AB">
      <w:rPr>
        <w:rFonts w:ascii="Arial" w:hAnsi="Arial" w:cs="Arial"/>
        <w:sz w:val="16"/>
        <w:szCs w:val="16"/>
      </w:rPr>
      <w:t xml:space="preserve">strana </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PAGE </w:instrText>
    </w:r>
    <w:r w:rsidRPr="005608AB">
      <w:rPr>
        <w:rStyle w:val="slostrnky"/>
        <w:rFonts w:ascii="Arial" w:hAnsi="Arial" w:cs="Arial"/>
        <w:sz w:val="16"/>
        <w:szCs w:val="16"/>
      </w:rPr>
      <w:fldChar w:fldCharType="separate"/>
    </w:r>
    <w:r w:rsidR="00686E9B">
      <w:rPr>
        <w:rStyle w:val="slostrnky"/>
        <w:rFonts w:ascii="Arial" w:hAnsi="Arial" w:cs="Arial"/>
        <w:noProof/>
        <w:sz w:val="16"/>
        <w:szCs w:val="16"/>
      </w:rPr>
      <w:t>12</w:t>
    </w:r>
    <w:r w:rsidRPr="005608AB">
      <w:rPr>
        <w:rStyle w:val="slostrnky"/>
        <w:rFonts w:ascii="Arial" w:hAnsi="Arial" w:cs="Arial"/>
        <w:sz w:val="16"/>
        <w:szCs w:val="16"/>
      </w:rPr>
      <w:fldChar w:fldCharType="end"/>
    </w:r>
    <w:r w:rsidRPr="005608AB">
      <w:rPr>
        <w:rStyle w:val="slostrnky"/>
        <w:rFonts w:ascii="Arial" w:hAnsi="Arial" w:cs="Arial"/>
        <w:sz w:val="16"/>
        <w:szCs w:val="16"/>
      </w:rPr>
      <w:t xml:space="preserve"> (celkem</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NUMPAGES </w:instrText>
    </w:r>
    <w:r w:rsidRPr="005608AB">
      <w:rPr>
        <w:rStyle w:val="slostrnky"/>
        <w:rFonts w:ascii="Arial" w:hAnsi="Arial" w:cs="Arial"/>
        <w:sz w:val="16"/>
        <w:szCs w:val="16"/>
      </w:rPr>
      <w:fldChar w:fldCharType="separate"/>
    </w:r>
    <w:r w:rsidR="00686E9B">
      <w:rPr>
        <w:rStyle w:val="slostrnky"/>
        <w:rFonts w:ascii="Arial" w:hAnsi="Arial" w:cs="Arial"/>
        <w:noProof/>
        <w:sz w:val="16"/>
        <w:szCs w:val="16"/>
      </w:rPr>
      <w:t>13</w:t>
    </w:r>
    <w:r w:rsidRPr="005608AB">
      <w:rPr>
        <w:rStyle w:val="slostrnky"/>
        <w:rFonts w:ascii="Arial" w:hAnsi="Arial" w:cs="Arial"/>
        <w:sz w:val="16"/>
        <w:szCs w:val="16"/>
      </w:rPr>
      <w:fldChar w:fldCharType="end"/>
    </w:r>
    <w:r w:rsidRPr="005608AB">
      <w:rPr>
        <w:rStyle w:val="slostrnky"/>
        <w:rFonts w:ascii="Arial" w:hAnsi="Arial" w:cs="Arial"/>
        <w:sz w:val="16"/>
        <w:szCs w:val="16"/>
      </w:rPr>
      <w:t>)</w:t>
    </w:r>
  </w:p>
  <w:p w14:paraId="649C0295" w14:textId="77777777" w:rsidR="008F4DE4" w:rsidRPr="00DB6DC4" w:rsidRDefault="008F4DE4" w:rsidP="00DB6DC4">
    <w:pPr>
      <w:pStyle w:val="Zpat"/>
      <w:rPr>
        <w:lang w:val="cs-CZ"/>
      </w:rPr>
    </w:pPr>
  </w:p>
  <w:p w14:paraId="149F1442" w14:textId="77777777" w:rsidR="008F6390" w:rsidRDefault="008F639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81EBCF" w14:textId="2A19525D" w:rsidR="005608AB" w:rsidRPr="005608AB" w:rsidRDefault="005608AB" w:rsidP="005608AB">
    <w:pPr>
      <w:pStyle w:val="Zpat"/>
      <w:ind w:right="360" w:firstLine="360"/>
      <w:jc w:val="center"/>
      <w:rPr>
        <w:rFonts w:ascii="Arial" w:hAnsi="Arial" w:cs="Arial"/>
        <w:sz w:val="16"/>
        <w:szCs w:val="16"/>
      </w:rPr>
    </w:pPr>
    <w:r w:rsidRPr="005608AB">
      <w:rPr>
        <w:rFonts w:ascii="Arial" w:hAnsi="Arial" w:cs="Arial"/>
        <w:sz w:val="16"/>
        <w:szCs w:val="16"/>
      </w:rPr>
      <w:t xml:space="preserve">strana </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PAGE </w:instrText>
    </w:r>
    <w:r w:rsidRPr="005608AB">
      <w:rPr>
        <w:rStyle w:val="slostrnky"/>
        <w:rFonts w:ascii="Arial" w:hAnsi="Arial" w:cs="Arial"/>
        <w:sz w:val="16"/>
        <w:szCs w:val="16"/>
      </w:rPr>
      <w:fldChar w:fldCharType="separate"/>
    </w:r>
    <w:r>
      <w:rPr>
        <w:rStyle w:val="slostrnky"/>
        <w:rFonts w:ascii="Arial" w:hAnsi="Arial" w:cs="Arial"/>
        <w:noProof/>
        <w:sz w:val="16"/>
        <w:szCs w:val="16"/>
      </w:rPr>
      <w:t>1</w:t>
    </w:r>
    <w:r w:rsidRPr="005608AB">
      <w:rPr>
        <w:rStyle w:val="slostrnky"/>
        <w:rFonts w:ascii="Arial" w:hAnsi="Arial" w:cs="Arial"/>
        <w:sz w:val="16"/>
        <w:szCs w:val="16"/>
      </w:rPr>
      <w:fldChar w:fldCharType="end"/>
    </w:r>
    <w:r w:rsidRPr="005608AB">
      <w:rPr>
        <w:rStyle w:val="slostrnky"/>
        <w:rFonts w:ascii="Arial" w:hAnsi="Arial" w:cs="Arial"/>
        <w:sz w:val="16"/>
        <w:szCs w:val="16"/>
      </w:rPr>
      <w:t xml:space="preserve"> (celkem</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NUMPAGES </w:instrText>
    </w:r>
    <w:r w:rsidRPr="005608AB">
      <w:rPr>
        <w:rStyle w:val="slostrnky"/>
        <w:rFonts w:ascii="Arial" w:hAnsi="Arial" w:cs="Arial"/>
        <w:sz w:val="16"/>
        <w:szCs w:val="16"/>
      </w:rPr>
      <w:fldChar w:fldCharType="separate"/>
    </w:r>
    <w:ins w:id="16" w:author="Krigulová Lucie" w:date="2019-06-07T11:55:00Z">
      <w:r w:rsidR="00A3337C">
        <w:rPr>
          <w:rStyle w:val="slostrnky"/>
          <w:rFonts w:ascii="Arial" w:hAnsi="Arial" w:cs="Arial"/>
          <w:noProof/>
          <w:sz w:val="16"/>
          <w:szCs w:val="16"/>
        </w:rPr>
        <w:t>13</w:t>
      </w:r>
    </w:ins>
    <w:del w:id="17" w:author="Krigulová Lucie" w:date="2019-06-07T11:55:00Z">
      <w:r w:rsidR="005A474F" w:rsidDel="00A3337C">
        <w:rPr>
          <w:rStyle w:val="slostrnky"/>
          <w:rFonts w:ascii="Arial" w:hAnsi="Arial" w:cs="Arial"/>
          <w:noProof/>
          <w:sz w:val="16"/>
          <w:szCs w:val="16"/>
        </w:rPr>
        <w:delText>14</w:delText>
      </w:r>
    </w:del>
    <w:r w:rsidRPr="005608AB">
      <w:rPr>
        <w:rStyle w:val="slostrnky"/>
        <w:rFonts w:ascii="Arial" w:hAnsi="Arial" w:cs="Arial"/>
        <w:sz w:val="16"/>
        <w:szCs w:val="16"/>
      </w:rPr>
      <w:fldChar w:fldCharType="end"/>
    </w:r>
    <w:r w:rsidRPr="005608AB">
      <w:rPr>
        <w:rStyle w:val="slostrnky"/>
        <w:rFonts w:ascii="Arial" w:hAnsi="Arial" w:cs="Arial"/>
        <w:sz w:val="16"/>
        <w:szCs w:val="16"/>
      </w:rPr>
      <w:t>)</w:t>
    </w:r>
  </w:p>
  <w:p w14:paraId="46403D10" w14:textId="77777777" w:rsidR="008F4DE4" w:rsidRPr="005608AB" w:rsidRDefault="008F4DE4" w:rsidP="005608AB">
    <w:pPr>
      <w:pStyle w:val="Zpat"/>
      <w:rPr>
        <w:lang w:val="cs-CZ"/>
      </w:rPr>
    </w:pPr>
  </w:p>
  <w:p w14:paraId="40E9F96F" w14:textId="77777777" w:rsidR="008F6390" w:rsidRDefault="008F639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A45CAA" w14:textId="77777777" w:rsidR="00C91C97" w:rsidRDefault="00C91C97" w:rsidP="009C0A2F">
      <w:r>
        <w:separator/>
      </w:r>
    </w:p>
    <w:p w14:paraId="6B83E283" w14:textId="77777777" w:rsidR="00C91C97" w:rsidRDefault="00C91C97"/>
  </w:footnote>
  <w:footnote w:type="continuationSeparator" w:id="0">
    <w:p w14:paraId="31109200" w14:textId="77777777" w:rsidR="00C91C97" w:rsidRDefault="00C91C97" w:rsidP="009C0A2F">
      <w:r>
        <w:continuationSeparator/>
      </w:r>
    </w:p>
    <w:p w14:paraId="63BDC9D6" w14:textId="77777777" w:rsidR="00C91C97" w:rsidRDefault="00C91C97"/>
  </w:footnote>
  <w:footnote w:type="continuationNotice" w:id="1">
    <w:p w14:paraId="0E19A3A0" w14:textId="77777777" w:rsidR="00C91C97" w:rsidRDefault="00C91C97">
      <w:pPr>
        <w:spacing w:after="0" w:line="240" w:lineRule="auto"/>
      </w:pPr>
    </w:p>
    <w:p w14:paraId="08A6F072" w14:textId="77777777" w:rsidR="00C91C97" w:rsidRDefault="00C91C9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B910F" w14:textId="23E2DC9D" w:rsidR="00D84668" w:rsidRPr="005608AB" w:rsidRDefault="00CE147A" w:rsidP="00D84668">
    <w:pPr>
      <w:pStyle w:val="Zhlav"/>
      <w:tabs>
        <w:tab w:val="clear" w:pos="9072"/>
        <w:tab w:val="right" w:pos="9720"/>
      </w:tabs>
      <w:rPr>
        <w:rFonts w:ascii="Arial" w:hAnsi="Arial" w:cs="Arial"/>
        <w:sz w:val="16"/>
        <w:szCs w:val="16"/>
        <w:lang w:val="cs-CZ"/>
      </w:rPr>
    </w:pPr>
    <w:r>
      <w:rPr>
        <w:rFonts w:ascii="Arial" w:hAnsi="Arial" w:cs="Arial"/>
        <w:sz w:val="16"/>
        <w:szCs w:val="16"/>
        <w:lang w:val="cs-CZ"/>
      </w:rPr>
      <w:t>VD Štěchovice – oprava spárování kamenného obkladu plavební komory</w:t>
    </w:r>
    <w:r w:rsidR="00D41A46">
      <w:rPr>
        <w:rFonts w:ascii="Arial" w:hAnsi="Arial" w:cs="Arial"/>
        <w:sz w:val="16"/>
        <w:szCs w:val="16"/>
        <w:lang w:val="cs-CZ"/>
      </w:rPr>
      <w:t xml:space="preserve"> </w:t>
    </w:r>
    <w:r w:rsidR="00D84668" w:rsidRPr="0071541B">
      <w:rPr>
        <w:rFonts w:ascii="Arial" w:hAnsi="Arial" w:cs="Arial"/>
        <w:sz w:val="16"/>
        <w:szCs w:val="16"/>
      </w:rPr>
      <w:tab/>
    </w:r>
    <w:proofErr w:type="spellStart"/>
    <w:r w:rsidR="00D84668">
      <w:rPr>
        <w:rFonts w:ascii="Arial" w:hAnsi="Arial" w:cs="Arial"/>
        <w:sz w:val="16"/>
        <w:szCs w:val="16"/>
      </w:rPr>
      <w:t>SoD</w:t>
    </w:r>
    <w:proofErr w:type="spellEnd"/>
  </w:p>
  <w:p w14:paraId="286059A7" w14:textId="77777777" w:rsidR="008F6390" w:rsidRDefault="008F639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F72934" w14:textId="77777777" w:rsidR="005608AB" w:rsidRPr="0071541B" w:rsidRDefault="005608AB" w:rsidP="005608AB">
    <w:pPr>
      <w:pStyle w:val="Zhlav"/>
      <w:tabs>
        <w:tab w:val="clear" w:pos="9072"/>
        <w:tab w:val="right" w:pos="9720"/>
      </w:tabs>
      <w:rPr>
        <w:rFonts w:ascii="Arial" w:hAnsi="Arial" w:cs="Arial"/>
        <w:sz w:val="16"/>
        <w:szCs w:val="16"/>
      </w:rPr>
    </w:pPr>
    <w:r>
      <w:rPr>
        <w:rFonts w:ascii="Arial" w:hAnsi="Arial" w:cs="Arial"/>
        <w:sz w:val="16"/>
        <w:szCs w:val="16"/>
      </w:rPr>
      <w:t>………………………………………………………..</w:t>
    </w:r>
    <w:r w:rsidRPr="0071541B">
      <w:rPr>
        <w:rFonts w:ascii="Arial" w:hAnsi="Arial" w:cs="Arial"/>
        <w:sz w:val="16"/>
        <w:szCs w:val="16"/>
      </w:rPr>
      <w:tab/>
    </w:r>
    <w:r>
      <w:rPr>
        <w:rFonts w:ascii="Arial" w:hAnsi="Arial" w:cs="Arial"/>
        <w:sz w:val="16"/>
        <w:szCs w:val="16"/>
      </w:rPr>
      <w:tab/>
    </w:r>
    <w:proofErr w:type="spellStart"/>
    <w:r w:rsidRPr="0071541B">
      <w:rPr>
        <w:rFonts w:ascii="Arial" w:hAnsi="Arial" w:cs="Arial"/>
        <w:sz w:val="16"/>
        <w:szCs w:val="16"/>
      </w:rPr>
      <w:t>SoD</w:t>
    </w:r>
    <w:proofErr w:type="spellEnd"/>
  </w:p>
  <w:p w14:paraId="4AF4AA8C" w14:textId="77777777" w:rsidR="008F4DE4" w:rsidRDefault="008F4DE4" w:rsidP="00F33053">
    <w:pPr>
      <w:pStyle w:val="Zhlav"/>
      <w:ind w:left="-964"/>
    </w:pPr>
  </w:p>
  <w:p w14:paraId="52E6B132" w14:textId="77777777" w:rsidR="008F6390" w:rsidRDefault="008F639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4C12D140"/>
    <w:name w:val="WW8Num1"/>
    <w:lvl w:ilvl="0">
      <w:start w:val="1"/>
      <w:numFmt w:val="decimal"/>
      <w:lvlText w:val="%1."/>
      <w:lvlJc w:val="left"/>
      <w:pPr>
        <w:tabs>
          <w:tab w:val="num" w:pos="720"/>
        </w:tabs>
        <w:ind w:left="720" w:hanging="360"/>
      </w:pPr>
      <w:rPr>
        <w:b w:val="0"/>
        <w:sz w:val="22"/>
        <w:szCs w:val="22"/>
      </w:rPr>
    </w:lvl>
  </w:abstractNum>
  <w:abstractNum w:abstractNumId="1">
    <w:nsid w:val="00000006"/>
    <w:multiLevelType w:val="singleLevel"/>
    <w:tmpl w:val="00000006"/>
    <w:name w:val="WW8Num5"/>
    <w:lvl w:ilvl="0">
      <w:start w:val="1"/>
      <w:numFmt w:val="lowerLetter"/>
      <w:lvlText w:val="%1)"/>
      <w:lvlJc w:val="left"/>
      <w:pPr>
        <w:tabs>
          <w:tab w:val="num" w:pos="720"/>
        </w:tabs>
        <w:ind w:left="720" w:hanging="360"/>
      </w:pPr>
      <w:rPr>
        <w:i w:val="0"/>
      </w:rPr>
    </w:lvl>
  </w:abstractNum>
  <w:abstractNum w:abstractNumId="2">
    <w:nsid w:val="00000007"/>
    <w:multiLevelType w:val="singleLevel"/>
    <w:tmpl w:val="00000007"/>
    <w:name w:val="WW8Num6"/>
    <w:lvl w:ilvl="0">
      <w:start w:val="1"/>
      <w:numFmt w:val="decimal"/>
      <w:lvlText w:val="%1."/>
      <w:lvlJc w:val="left"/>
      <w:pPr>
        <w:tabs>
          <w:tab w:val="num" w:pos="720"/>
        </w:tabs>
        <w:ind w:left="720" w:hanging="360"/>
      </w:pPr>
    </w:lvl>
  </w:abstractNum>
  <w:abstractNum w:abstractNumId="3">
    <w:nsid w:val="00000008"/>
    <w:multiLevelType w:val="singleLevel"/>
    <w:tmpl w:val="00000008"/>
    <w:name w:val="WW8Num7"/>
    <w:lvl w:ilvl="0">
      <w:start w:val="1"/>
      <w:numFmt w:val="decimal"/>
      <w:lvlText w:val="%1."/>
      <w:lvlJc w:val="left"/>
      <w:pPr>
        <w:tabs>
          <w:tab w:val="num" w:pos="644"/>
        </w:tabs>
        <w:ind w:left="644" w:hanging="360"/>
      </w:pPr>
    </w:lvl>
  </w:abstractNum>
  <w:abstractNum w:abstractNumId="4">
    <w:nsid w:val="0000000A"/>
    <w:multiLevelType w:val="multilevel"/>
    <w:tmpl w:val="0000000A"/>
    <w:name w:val="WW8Num9"/>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F"/>
    <w:multiLevelType w:val="singleLevel"/>
    <w:tmpl w:val="0000000F"/>
    <w:name w:val="WW8Num14"/>
    <w:lvl w:ilvl="0">
      <w:start w:val="1"/>
      <w:numFmt w:val="decimal"/>
      <w:lvlText w:val="%1."/>
      <w:lvlJc w:val="left"/>
      <w:pPr>
        <w:tabs>
          <w:tab w:val="num" w:pos="720"/>
        </w:tabs>
        <w:ind w:left="720" w:hanging="360"/>
      </w:pPr>
    </w:lvl>
  </w:abstractNum>
  <w:abstractNum w:abstractNumId="6">
    <w:nsid w:val="00000010"/>
    <w:multiLevelType w:val="singleLevel"/>
    <w:tmpl w:val="2D8E0CCC"/>
    <w:name w:val="WW8Num15"/>
    <w:lvl w:ilvl="0">
      <w:start w:val="1"/>
      <w:numFmt w:val="decimal"/>
      <w:lvlText w:val="%1."/>
      <w:lvlJc w:val="left"/>
      <w:pPr>
        <w:tabs>
          <w:tab w:val="num" w:pos="720"/>
        </w:tabs>
        <w:ind w:left="720" w:hanging="360"/>
      </w:pPr>
      <w:rPr>
        <w:sz w:val="22"/>
        <w:szCs w:val="22"/>
      </w:rPr>
    </w:lvl>
  </w:abstractNum>
  <w:abstractNum w:abstractNumId="7">
    <w:nsid w:val="09384A7B"/>
    <w:multiLevelType w:val="hybridMultilevel"/>
    <w:tmpl w:val="E8280256"/>
    <w:lvl w:ilvl="0" w:tplc="0405000F">
      <w:start w:val="1"/>
      <w:numFmt w:val="decimal"/>
      <w:lvlText w:val="%1."/>
      <w:lvlJc w:val="left"/>
      <w:pPr>
        <w:tabs>
          <w:tab w:val="num" w:pos="720"/>
        </w:tabs>
        <w:ind w:left="720" w:hanging="360"/>
      </w:pPr>
    </w:lvl>
    <w:lvl w:ilvl="1" w:tplc="F6107C74">
      <w:start w:val="1"/>
      <w:numFmt w:val="bullet"/>
      <w:lvlText w:val=""/>
      <w:lvlJc w:val="left"/>
      <w:pPr>
        <w:tabs>
          <w:tab w:val="num" w:pos="1848"/>
        </w:tabs>
        <w:ind w:left="1848" w:hanging="768"/>
      </w:pPr>
      <w:rPr>
        <w:rFonts w:ascii="Symbol" w:hAnsi="Symbol"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126426EF"/>
    <w:multiLevelType w:val="multilevel"/>
    <w:tmpl w:val="9D8A35E4"/>
    <w:name w:val="WW8Num17"/>
    <w:lvl w:ilvl="0">
      <w:start w:val="1"/>
      <w:numFmt w:val="upperLetter"/>
      <w:pStyle w:val="PreambulePVL"/>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1F942178"/>
    <w:multiLevelType w:val="hybridMultilevel"/>
    <w:tmpl w:val="7A441C16"/>
    <w:lvl w:ilvl="0" w:tplc="04050017">
      <w:start w:val="1"/>
      <w:numFmt w:val="lowerLetter"/>
      <w:lvlText w:val="%1)"/>
      <w:lvlJc w:val="left"/>
      <w:pPr>
        <w:tabs>
          <w:tab w:val="num" w:pos="1861"/>
        </w:tabs>
        <w:ind w:left="1861" w:hanging="360"/>
      </w:pPr>
      <w:rPr>
        <w:rFonts w:hint="default"/>
      </w:rPr>
    </w:lvl>
    <w:lvl w:ilvl="1" w:tplc="04050003" w:tentative="1">
      <w:start w:val="1"/>
      <w:numFmt w:val="bullet"/>
      <w:lvlText w:val="o"/>
      <w:lvlJc w:val="left"/>
      <w:pPr>
        <w:tabs>
          <w:tab w:val="num" w:pos="2581"/>
        </w:tabs>
        <w:ind w:left="2581" w:hanging="360"/>
      </w:pPr>
      <w:rPr>
        <w:rFonts w:ascii="Courier New" w:hAnsi="Courier New" w:cs="Courier New" w:hint="default"/>
      </w:rPr>
    </w:lvl>
    <w:lvl w:ilvl="2" w:tplc="04050005" w:tentative="1">
      <w:start w:val="1"/>
      <w:numFmt w:val="bullet"/>
      <w:lvlText w:val=""/>
      <w:lvlJc w:val="left"/>
      <w:pPr>
        <w:tabs>
          <w:tab w:val="num" w:pos="3301"/>
        </w:tabs>
        <w:ind w:left="3301" w:hanging="360"/>
      </w:pPr>
      <w:rPr>
        <w:rFonts w:ascii="Wingdings" w:hAnsi="Wingdings" w:hint="default"/>
      </w:rPr>
    </w:lvl>
    <w:lvl w:ilvl="3" w:tplc="04050001" w:tentative="1">
      <w:start w:val="1"/>
      <w:numFmt w:val="bullet"/>
      <w:lvlText w:val=""/>
      <w:lvlJc w:val="left"/>
      <w:pPr>
        <w:tabs>
          <w:tab w:val="num" w:pos="4021"/>
        </w:tabs>
        <w:ind w:left="4021" w:hanging="360"/>
      </w:pPr>
      <w:rPr>
        <w:rFonts w:ascii="Symbol" w:hAnsi="Symbol" w:hint="default"/>
      </w:rPr>
    </w:lvl>
    <w:lvl w:ilvl="4" w:tplc="04050003" w:tentative="1">
      <w:start w:val="1"/>
      <w:numFmt w:val="bullet"/>
      <w:lvlText w:val="o"/>
      <w:lvlJc w:val="left"/>
      <w:pPr>
        <w:tabs>
          <w:tab w:val="num" w:pos="4741"/>
        </w:tabs>
        <w:ind w:left="4741" w:hanging="360"/>
      </w:pPr>
      <w:rPr>
        <w:rFonts w:ascii="Courier New" w:hAnsi="Courier New" w:cs="Courier New" w:hint="default"/>
      </w:rPr>
    </w:lvl>
    <w:lvl w:ilvl="5" w:tplc="04050005" w:tentative="1">
      <w:start w:val="1"/>
      <w:numFmt w:val="bullet"/>
      <w:lvlText w:val=""/>
      <w:lvlJc w:val="left"/>
      <w:pPr>
        <w:tabs>
          <w:tab w:val="num" w:pos="5461"/>
        </w:tabs>
        <w:ind w:left="5461" w:hanging="360"/>
      </w:pPr>
      <w:rPr>
        <w:rFonts w:ascii="Wingdings" w:hAnsi="Wingdings" w:hint="default"/>
      </w:rPr>
    </w:lvl>
    <w:lvl w:ilvl="6" w:tplc="04050001" w:tentative="1">
      <w:start w:val="1"/>
      <w:numFmt w:val="bullet"/>
      <w:lvlText w:val=""/>
      <w:lvlJc w:val="left"/>
      <w:pPr>
        <w:tabs>
          <w:tab w:val="num" w:pos="6181"/>
        </w:tabs>
        <w:ind w:left="6181" w:hanging="360"/>
      </w:pPr>
      <w:rPr>
        <w:rFonts w:ascii="Symbol" w:hAnsi="Symbol" w:hint="default"/>
      </w:rPr>
    </w:lvl>
    <w:lvl w:ilvl="7" w:tplc="04050003" w:tentative="1">
      <w:start w:val="1"/>
      <w:numFmt w:val="bullet"/>
      <w:lvlText w:val="o"/>
      <w:lvlJc w:val="left"/>
      <w:pPr>
        <w:tabs>
          <w:tab w:val="num" w:pos="6901"/>
        </w:tabs>
        <w:ind w:left="6901" w:hanging="360"/>
      </w:pPr>
      <w:rPr>
        <w:rFonts w:ascii="Courier New" w:hAnsi="Courier New" w:cs="Courier New" w:hint="default"/>
      </w:rPr>
    </w:lvl>
    <w:lvl w:ilvl="8" w:tplc="04050005" w:tentative="1">
      <w:start w:val="1"/>
      <w:numFmt w:val="bullet"/>
      <w:lvlText w:val=""/>
      <w:lvlJc w:val="left"/>
      <w:pPr>
        <w:tabs>
          <w:tab w:val="num" w:pos="7621"/>
        </w:tabs>
        <w:ind w:left="7621" w:hanging="360"/>
      </w:pPr>
      <w:rPr>
        <w:rFonts w:ascii="Wingdings" w:hAnsi="Wingdings" w:hint="default"/>
      </w:rPr>
    </w:lvl>
  </w:abstractNum>
  <w:abstractNum w:abstractNumId="10">
    <w:nsid w:val="288A7A5D"/>
    <w:multiLevelType w:val="hybridMultilevel"/>
    <w:tmpl w:val="8C96BE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2B761AC5"/>
    <w:multiLevelType w:val="hybridMultilevel"/>
    <w:tmpl w:val="A46AE56C"/>
    <w:name w:val="WW8Num172"/>
    <w:lvl w:ilvl="0" w:tplc="E3F6D1B4">
      <w:start w:val="1"/>
      <w:numFmt w:val="lowerLetter"/>
      <w:lvlText w:val="%1)"/>
      <w:lvlJc w:val="left"/>
      <w:pPr>
        <w:tabs>
          <w:tab w:val="num" w:pos="720"/>
        </w:tabs>
        <w:ind w:left="720" w:hanging="360"/>
      </w:pPr>
      <w:rPr>
        <w:rFonts w:ascii="Arial" w:hAnsi="Arial" w:cs="Arial" w:hint="default"/>
        <w:sz w:val="22"/>
      </w:rPr>
    </w:lvl>
    <w:lvl w:ilvl="1" w:tplc="04050019" w:tentative="1">
      <w:start w:val="1"/>
      <w:numFmt w:val="lowerLetter"/>
      <w:lvlText w:val="%2."/>
      <w:lvlJc w:val="left"/>
      <w:pPr>
        <w:tabs>
          <w:tab w:val="num" w:pos="720"/>
        </w:tabs>
        <w:ind w:left="720" w:hanging="360"/>
      </w:pPr>
    </w:lvl>
    <w:lvl w:ilvl="2" w:tplc="0405001B" w:tentative="1">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12">
    <w:nsid w:val="2D9F5D5F"/>
    <w:multiLevelType w:val="multilevel"/>
    <w:tmpl w:val="9FDEA244"/>
    <w:name w:val="WW8Num13"/>
    <w:styleLink w:val="AKFZlneknadpis"/>
    <w:lvl w:ilvl="0">
      <w:start w:val="1"/>
      <w:numFmt w:val="decimal"/>
      <w:lvlText w:val="%1."/>
      <w:lvlJc w:val="left"/>
      <w:pPr>
        <w:tabs>
          <w:tab w:val="num" w:pos="737"/>
        </w:tabs>
        <w:ind w:left="567" w:hanging="56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noProof w:val="0"/>
        <w:vanish w:val="0"/>
        <w:color w:val="595959"/>
        <w:spacing w:val="0"/>
        <w:kern w:val="0"/>
        <w:position w:val="0"/>
        <w:sz w:val="22"/>
        <w:szCs w:val="22"/>
        <w:u w:val="none"/>
        <w:vertAlign w:val="baseline"/>
        <w:em w:val="none"/>
      </w:rPr>
    </w:lvl>
    <w:lvl w:ilvl="2">
      <w:start w:val="1"/>
      <w:numFmt w:val="decimal"/>
      <w:lvlText w:val="%1.%2.%3"/>
      <w:lvlJc w:val="left"/>
      <w:pPr>
        <w:tabs>
          <w:tab w:val="num" w:pos="1134"/>
        </w:tabs>
        <w:ind w:left="1134" w:hanging="567"/>
      </w:pPr>
      <w:rPr>
        <w:rFonts w:ascii="Arial" w:hAnsi="Arial" w:hint="default"/>
        <w:b w:val="0"/>
        <w:caps w:val="0"/>
        <w:strike w:val="0"/>
        <w:dstrike w:val="0"/>
        <w:vanish w:val="0"/>
        <w:color w:val="595959"/>
        <w:sz w:val="22"/>
        <w:vertAlign w:val="baseline"/>
      </w:rPr>
    </w:lvl>
    <w:lvl w:ilvl="3">
      <w:start w:val="1"/>
      <w:numFmt w:val="lowerLetter"/>
      <w:lvlText w:val="(%4)"/>
      <w:lvlJc w:val="left"/>
      <w:pPr>
        <w:tabs>
          <w:tab w:val="num" w:pos="1134"/>
        </w:tabs>
        <w:ind w:left="1134" w:hanging="567"/>
      </w:pPr>
      <w:rPr>
        <w:rFonts w:ascii="Arial" w:hAnsi="Arial" w:hint="default"/>
        <w:b w:val="0"/>
        <w:i w:val="0"/>
        <w:caps w:val="0"/>
        <w:strike w:val="0"/>
        <w:dstrike w:val="0"/>
        <w:vanish w:val="0"/>
        <w:color w:val="595959"/>
        <w:sz w:val="22"/>
        <w:vertAlign w:val="baseline"/>
      </w:rPr>
    </w:lvl>
    <w:lvl w:ilvl="4">
      <w:start w:val="1"/>
      <w:numFmt w:val="lowerRoman"/>
      <w:lvlText w:val="(%5)"/>
      <w:lvlJc w:val="left"/>
      <w:pPr>
        <w:tabs>
          <w:tab w:val="num" w:pos="1701"/>
        </w:tabs>
        <w:ind w:left="1701" w:hanging="567"/>
      </w:pPr>
      <w:rPr>
        <w:rFonts w:ascii="Arial" w:hAnsi="Arial" w:hint="default"/>
        <w:b w:val="0"/>
        <w:i w:val="0"/>
        <w:caps w:val="0"/>
        <w:strike w:val="0"/>
        <w:dstrike w:val="0"/>
        <w:vanish w:val="0"/>
        <w:color w:val="595959"/>
        <w:sz w:val="22"/>
        <w:vertAlign w:val="baseline"/>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4F67CD1"/>
    <w:multiLevelType w:val="hybridMultilevel"/>
    <w:tmpl w:val="5120D1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BBD01CD"/>
    <w:multiLevelType w:val="hybridMultilevel"/>
    <w:tmpl w:val="19C88EBE"/>
    <w:lvl w:ilvl="0" w:tplc="8658640E">
      <w:start w:val="1"/>
      <w:numFmt w:val="lowerLetter"/>
      <w:lvlText w:val="%1)"/>
      <w:lvlJc w:val="left"/>
      <w:pPr>
        <w:ind w:left="1429" w:hanging="360"/>
      </w:pPr>
      <w:rPr>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nsid w:val="4479058A"/>
    <w:multiLevelType w:val="hybridMultilevel"/>
    <w:tmpl w:val="329E58AC"/>
    <w:lvl w:ilvl="0" w:tplc="73064790">
      <w:start w:val="1"/>
      <w:numFmt w:val="decimal"/>
      <w:lvlText w:val="%1."/>
      <w:lvlJc w:val="left"/>
      <w:pPr>
        <w:tabs>
          <w:tab w:val="num" w:pos="720"/>
        </w:tabs>
        <w:ind w:left="720" w:hanging="360"/>
      </w:pPr>
    </w:lvl>
    <w:lvl w:ilvl="1" w:tplc="55FADC2A">
      <w:start w:val="1"/>
      <w:numFmt w:val="lowerLetter"/>
      <w:lvlText w:val="%2)"/>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51CE05A9"/>
    <w:multiLevelType w:val="hybridMultilevel"/>
    <w:tmpl w:val="84BA40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A021485"/>
    <w:multiLevelType w:val="multilevel"/>
    <w:tmpl w:val="F94EE4C2"/>
    <w:styleLink w:val="Styl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958"/>
        </w:tabs>
        <w:ind w:left="958" w:hanging="453"/>
      </w:pPr>
      <w:rPr>
        <w:rFonts w:hint="default"/>
      </w:rPr>
    </w:lvl>
    <w:lvl w:ilvl="2">
      <w:start w:val="1"/>
      <w:numFmt w:val="lowerRoman"/>
      <w:lvlText w:val="%3)"/>
      <w:lvlJc w:val="left"/>
      <w:pPr>
        <w:tabs>
          <w:tab w:val="num" w:pos="1525"/>
        </w:tabs>
        <w:ind w:left="1525" w:hanging="567"/>
      </w:pPr>
      <w:rPr>
        <w:rFonts w:hint="default"/>
      </w:rPr>
    </w:lvl>
    <w:lvl w:ilvl="3">
      <w:start w:val="1"/>
      <w:numFmt w:val="lowerLetter"/>
      <w:lvlRestart w:val="0"/>
      <w:lvlText w:val="%4."/>
      <w:lvlJc w:val="left"/>
      <w:pPr>
        <w:ind w:left="1922" w:hanging="453"/>
      </w:pPr>
      <w:rPr>
        <w:rFonts w:hint="default"/>
        <w:color w:val="auto"/>
      </w:rPr>
    </w:lvl>
    <w:lvl w:ilvl="4">
      <w:start w:val="1"/>
      <w:numFmt w:val="none"/>
      <w:lvlRestart w:val="0"/>
      <w:suff w:val="nothing"/>
      <w:lvlText w:val=""/>
      <w:lvlJc w:val="left"/>
      <w:pPr>
        <w:ind w:left="1922" w:hanging="57"/>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18">
    <w:nsid w:val="7A9E5B3B"/>
    <w:multiLevelType w:val="hybridMultilevel"/>
    <w:tmpl w:val="7A441C16"/>
    <w:lvl w:ilvl="0" w:tplc="04050017">
      <w:start w:val="1"/>
      <w:numFmt w:val="lowerLetter"/>
      <w:lvlText w:val="%1)"/>
      <w:lvlJc w:val="left"/>
      <w:pPr>
        <w:tabs>
          <w:tab w:val="num" w:pos="1861"/>
        </w:tabs>
        <w:ind w:left="1861" w:hanging="360"/>
      </w:pPr>
      <w:rPr>
        <w:rFonts w:hint="default"/>
      </w:rPr>
    </w:lvl>
    <w:lvl w:ilvl="1" w:tplc="04050003" w:tentative="1">
      <w:start w:val="1"/>
      <w:numFmt w:val="bullet"/>
      <w:lvlText w:val="o"/>
      <w:lvlJc w:val="left"/>
      <w:pPr>
        <w:tabs>
          <w:tab w:val="num" w:pos="2581"/>
        </w:tabs>
        <w:ind w:left="2581" w:hanging="360"/>
      </w:pPr>
      <w:rPr>
        <w:rFonts w:ascii="Courier New" w:hAnsi="Courier New" w:cs="Courier New" w:hint="default"/>
      </w:rPr>
    </w:lvl>
    <w:lvl w:ilvl="2" w:tplc="04050005" w:tentative="1">
      <w:start w:val="1"/>
      <w:numFmt w:val="bullet"/>
      <w:lvlText w:val=""/>
      <w:lvlJc w:val="left"/>
      <w:pPr>
        <w:tabs>
          <w:tab w:val="num" w:pos="3301"/>
        </w:tabs>
        <w:ind w:left="3301" w:hanging="360"/>
      </w:pPr>
      <w:rPr>
        <w:rFonts w:ascii="Wingdings" w:hAnsi="Wingdings" w:hint="default"/>
      </w:rPr>
    </w:lvl>
    <w:lvl w:ilvl="3" w:tplc="04050001" w:tentative="1">
      <w:start w:val="1"/>
      <w:numFmt w:val="bullet"/>
      <w:lvlText w:val=""/>
      <w:lvlJc w:val="left"/>
      <w:pPr>
        <w:tabs>
          <w:tab w:val="num" w:pos="4021"/>
        </w:tabs>
        <w:ind w:left="4021" w:hanging="360"/>
      </w:pPr>
      <w:rPr>
        <w:rFonts w:ascii="Symbol" w:hAnsi="Symbol" w:hint="default"/>
      </w:rPr>
    </w:lvl>
    <w:lvl w:ilvl="4" w:tplc="04050003" w:tentative="1">
      <w:start w:val="1"/>
      <w:numFmt w:val="bullet"/>
      <w:lvlText w:val="o"/>
      <w:lvlJc w:val="left"/>
      <w:pPr>
        <w:tabs>
          <w:tab w:val="num" w:pos="4741"/>
        </w:tabs>
        <w:ind w:left="4741" w:hanging="360"/>
      </w:pPr>
      <w:rPr>
        <w:rFonts w:ascii="Courier New" w:hAnsi="Courier New" w:cs="Courier New" w:hint="default"/>
      </w:rPr>
    </w:lvl>
    <w:lvl w:ilvl="5" w:tplc="04050005" w:tentative="1">
      <w:start w:val="1"/>
      <w:numFmt w:val="bullet"/>
      <w:lvlText w:val=""/>
      <w:lvlJc w:val="left"/>
      <w:pPr>
        <w:tabs>
          <w:tab w:val="num" w:pos="5461"/>
        </w:tabs>
        <w:ind w:left="5461" w:hanging="360"/>
      </w:pPr>
      <w:rPr>
        <w:rFonts w:ascii="Wingdings" w:hAnsi="Wingdings" w:hint="default"/>
      </w:rPr>
    </w:lvl>
    <w:lvl w:ilvl="6" w:tplc="04050001" w:tentative="1">
      <w:start w:val="1"/>
      <w:numFmt w:val="bullet"/>
      <w:lvlText w:val=""/>
      <w:lvlJc w:val="left"/>
      <w:pPr>
        <w:tabs>
          <w:tab w:val="num" w:pos="6181"/>
        </w:tabs>
        <w:ind w:left="6181" w:hanging="360"/>
      </w:pPr>
      <w:rPr>
        <w:rFonts w:ascii="Symbol" w:hAnsi="Symbol" w:hint="default"/>
      </w:rPr>
    </w:lvl>
    <w:lvl w:ilvl="7" w:tplc="04050003" w:tentative="1">
      <w:start w:val="1"/>
      <w:numFmt w:val="bullet"/>
      <w:lvlText w:val="o"/>
      <w:lvlJc w:val="left"/>
      <w:pPr>
        <w:tabs>
          <w:tab w:val="num" w:pos="6901"/>
        </w:tabs>
        <w:ind w:left="6901" w:hanging="360"/>
      </w:pPr>
      <w:rPr>
        <w:rFonts w:ascii="Courier New" w:hAnsi="Courier New" w:cs="Courier New" w:hint="default"/>
      </w:rPr>
    </w:lvl>
    <w:lvl w:ilvl="8" w:tplc="04050005" w:tentative="1">
      <w:start w:val="1"/>
      <w:numFmt w:val="bullet"/>
      <w:lvlText w:val=""/>
      <w:lvlJc w:val="left"/>
      <w:pPr>
        <w:tabs>
          <w:tab w:val="num" w:pos="7621"/>
        </w:tabs>
        <w:ind w:left="7621" w:hanging="360"/>
      </w:pPr>
      <w:rPr>
        <w:rFonts w:ascii="Wingdings" w:hAnsi="Wingdings" w:hint="default"/>
      </w:rPr>
    </w:lvl>
  </w:abstractNum>
  <w:abstractNum w:abstractNumId="19">
    <w:nsid w:val="7CBE5413"/>
    <w:multiLevelType w:val="hybridMultilevel"/>
    <w:tmpl w:val="BB264850"/>
    <w:lvl w:ilvl="0" w:tplc="7A2C5908">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ECA596E"/>
    <w:multiLevelType w:val="multilevel"/>
    <w:tmpl w:val="799CE378"/>
    <w:lvl w:ilvl="0">
      <w:start w:val="1"/>
      <w:numFmt w:val="upperRoman"/>
      <w:pStyle w:val="lneksmlouvynadpisPVL"/>
      <w:suff w:val="nothing"/>
      <w:lvlText w:val="%1. "/>
      <w:lvlJc w:val="left"/>
      <w:pPr>
        <w:ind w:left="360" w:hanging="360"/>
      </w:pPr>
      <w:rPr>
        <w:rFonts w:hint="default"/>
        <w:u w:val="single"/>
      </w:rPr>
    </w:lvl>
    <w:lvl w:ilvl="1">
      <w:start w:val="1"/>
      <w:numFmt w:val="decimal"/>
      <w:pStyle w:val="lneksmlouvytextPVL"/>
      <w:lvlText w:val="%2."/>
      <w:lvlJc w:val="left"/>
      <w:pPr>
        <w:ind w:left="720" w:hanging="360"/>
      </w:pPr>
      <w:rPr>
        <w:rFonts w:hint="default"/>
      </w:rPr>
    </w:lvl>
    <w:lvl w:ilvl="2">
      <w:start w:val="1"/>
      <w:numFmt w:val="lowerLetter"/>
      <w:pStyle w:val="SeznamsmlouvaPVL"/>
      <w:lvlText w:val="%3)"/>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abstractNumId w:val="17"/>
  </w:num>
  <w:num w:numId="2">
    <w:abstractNumId w:val="12"/>
  </w:num>
  <w:num w:numId="3">
    <w:abstractNumId w:val="8"/>
  </w:num>
  <w:num w:numId="4">
    <w:abstractNumId w:val="20"/>
  </w:num>
  <w:num w:numId="5">
    <w:abstractNumId w:val="2"/>
  </w:num>
  <w:num w:numId="6">
    <w:abstractNumId w:val="3"/>
  </w:num>
  <w:num w:numId="7">
    <w:abstractNumId w:val="4"/>
  </w:num>
  <w:num w:numId="8">
    <w:abstractNumId w:val="5"/>
  </w:num>
  <w:num w:numId="9">
    <w:abstractNumId w:val="6"/>
  </w:num>
  <w:num w:numId="10">
    <w:abstractNumId w:val="15"/>
  </w:num>
  <w:num w:numId="11">
    <w:abstractNumId w:val="7"/>
  </w:num>
  <w:num w:numId="12">
    <w:abstractNumId w:val="9"/>
  </w:num>
  <w:num w:numId="13">
    <w:abstractNumId w:val="10"/>
  </w:num>
  <w:num w:numId="14">
    <w:abstractNumId w:val="11"/>
  </w:num>
  <w:num w:numId="15">
    <w:abstractNumId w:val="18"/>
  </w:num>
  <w:num w:numId="16">
    <w:abstractNumId w:val="14"/>
  </w:num>
  <w:num w:numId="17">
    <w:abstractNumId w:val="19"/>
  </w:num>
  <w:num w:numId="18">
    <w:abstractNumId w:val="16"/>
  </w:num>
  <w:num w:numId="19">
    <w:abstractNumId w:val="13"/>
  </w:num>
  <w:num w:numId="20">
    <w:abstractNumId w:val="20"/>
    <w:lvlOverride w:ilvl="0">
      <w:startOverride w:val="1"/>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oNotTrackMoves/>
  <w:defaultTabStop w:val="708"/>
  <w:hyphenationZone w:val="425"/>
  <w:drawingGridHorizontalSpacing w:val="11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056AF2"/>
    <w:rsid w:val="00000B00"/>
    <w:rsid w:val="000011CE"/>
    <w:rsid w:val="000022FA"/>
    <w:rsid w:val="00002393"/>
    <w:rsid w:val="00003C77"/>
    <w:rsid w:val="00003E22"/>
    <w:rsid w:val="000041A5"/>
    <w:rsid w:val="0000421A"/>
    <w:rsid w:val="0000427A"/>
    <w:rsid w:val="00005382"/>
    <w:rsid w:val="000068F0"/>
    <w:rsid w:val="00006D78"/>
    <w:rsid w:val="00006DFB"/>
    <w:rsid w:val="00007766"/>
    <w:rsid w:val="000077F8"/>
    <w:rsid w:val="00010CE1"/>
    <w:rsid w:val="000110C1"/>
    <w:rsid w:val="00011507"/>
    <w:rsid w:val="00012007"/>
    <w:rsid w:val="000122FA"/>
    <w:rsid w:val="00012F5C"/>
    <w:rsid w:val="000134C3"/>
    <w:rsid w:val="000135B7"/>
    <w:rsid w:val="0001433A"/>
    <w:rsid w:val="00014872"/>
    <w:rsid w:val="00014B99"/>
    <w:rsid w:val="00015079"/>
    <w:rsid w:val="00015C1F"/>
    <w:rsid w:val="000173F8"/>
    <w:rsid w:val="00017EFA"/>
    <w:rsid w:val="00020664"/>
    <w:rsid w:val="00020CCB"/>
    <w:rsid w:val="0002141C"/>
    <w:rsid w:val="000218D9"/>
    <w:rsid w:val="00021D88"/>
    <w:rsid w:val="0002215B"/>
    <w:rsid w:val="00024327"/>
    <w:rsid w:val="00024856"/>
    <w:rsid w:val="00024B2B"/>
    <w:rsid w:val="000252A8"/>
    <w:rsid w:val="00026BA0"/>
    <w:rsid w:val="0002756E"/>
    <w:rsid w:val="00027716"/>
    <w:rsid w:val="000308FD"/>
    <w:rsid w:val="000314EF"/>
    <w:rsid w:val="00031652"/>
    <w:rsid w:val="00032343"/>
    <w:rsid w:val="00032CA7"/>
    <w:rsid w:val="00032D91"/>
    <w:rsid w:val="00033277"/>
    <w:rsid w:val="000335E6"/>
    <w:rsid w:val="000342AB"/>
    <w:rsid w:val="00034311"/>
    <w:rsid w:val="00035DAD"/>
    <w:rsid w:val="00037C78"/>
    <w:rsid w:val="00040D4A"/>
    <w:rsid w:val="00041309"/>
    <w:rsid w:val="00041C86"/>
    <w:rsid w:val="00041E72"/>
    <w:rsid w:val="000422DD"/>
    <w:rsid w:val="00043063"/>
    <w:rsid w:val="00044009"/>
    <w:rsid w:val="0004449C"/>
    <w:rsid w:val="0004452C"/>
    <w:rsid w:val="00045B2D"/>
    <w:rsid w:val="00046C38"/>
    <w:rsid w:val="00046E31"/>
    <w:rsid w:val="00047122"/>
    <w:rsid w:val="00047C1D"/>
    <w:rsid w:val="000502BE"/>
    <w:rsid w:val="000502CE"/>
    <w:rsid w:val="00051334"/>
    <w:rsid w:val="00052D8C"/>
    <w:rsid w:val="000546A9"/>
    <w:rsid w:val="000553DB"/>
    <w:rsid w:val="00055A97"/>
    <w:rsid w:val="00056397"/>
    <w:rsid w:val="00056631"/>
    <w:rsid w:val="000566A1"/>
    <w:rsid w:val="00056AF2"/>
    <w:rsid w:val="000572A5"/>
    <w:rsid w:val="000576CB"/>
    <w:rsid w:val="00057CA3"/>
    <w:rsid w:val="00057CCB"/>
    <w:rsid w:val="000604A9"/>
    <w:rsid w:val="000617C5"/>
    <w:rsid w:val="00061AD2"/>
    <w:rsid w:val="00061DDE"/>
    <w:rsid w:val="000620AA"/>
    <w:rsid w:val="0006257C"/>
    <w:rsid w:val="000626B3"/>
    <w:rsid w:val="00062AE6"/>
    <w:rsid w:val="00062DEC"/>
    <w:rsid w:val="0006319E"/>
    <w:rsid w:val="0006334A"/>
    <w:rsid w:val="00063F1F"/>
    <w:rsid w:val="00064990"/>
    <w:rsid w:val="00064BFA"/>
    <w:rsid w:val="00065154"/>
    <w:rsid w:val="00065336"/>
    <w:rsid w:val="0006691A"/>
    <w:rsid w:val="00066BF2"/>
    <w:rsid w:val="00067970"/>
    <w:rsid w:val="00067CD0"/>
    <w:rsid w:val="00070E58"/>
    <w:rsid w:val="00072040"/>
    <w:rsid w:val="00073269"/>
    <w:rsid w:val="00074381"/>
    <w:rsid w:val="000743AB"/>
    <w:rsid w:val="00075B7F"/>
    <w:rsid w:val="00075C93"/>
    <w:rsid w:val="00075E41"/>
    <w:rsid w:val="00081417"/>
    <w:rsid w:val="00081FD3"/>
    <w:rsid w:val="0008253D"/>
    <w:rsid w:val="0008273D"/>
    <w:rsid w:val="00084BF1"/>
    <w:rsid w:val="00085763"/>
    <w:rsid w:val="00085941"/>
    <w:rsid w:val="0008685C"/>
    <w:rsid w:val="000876BD"/>
    <w:rsid w:val="00087A9C"/>
    <w:rsid w:val="0009005F"/>
    <w:rsid w:val="000900FA"/>
    <w:rsid w:val="000903BC"/>
    <w:rsid w:val="000907C8"/>
    <w:rsid w:val="00090D64"/>
    <w:rsid w:val="00093416"/>
    <w:rsid w:val="000936E9"/>
    <w:rsid w:val="00093EC5"/>
    <w:rsid w:val="00097EB9"/>
    <w:rsid w:val="000A0737"/>
    <w:rsid w:val="000A0B93"/>
    <w:rsid w:val="000A0DA7"/>
    <w:rsid w:val="000A1583"/>
    <w:rsid w:val="000A1856"/>
    <w:rsid w:val="000A1E99"/>
    <w:rsid w:val="000A2098"/>
    <w:rsid w:val="000A286B"/>
    <w:rsid w:val="000A2FC0"/>
    <w:rsid w:val="000A33AC"/>
    <w:rsid w:val="000A381D"/>
    <w:rsid w:val="000A3B57"/>
    <w:rsid w:val="000A48AB"/>
    <w:rsid w:val="000A5ADF"/>
    <w:rsid w:val="000A5F02"/>
    <w:rsid w:val="000A643F"/>
    <w:rsid w:val="000A6529"/>
    <w:rsid w:val="000B0340"/>
    <w:rsid w:val="000B107E"/>
    <w:rsid w:val="000B1149"/>
    <w:rsid w:val="000B1558"/>
    <w:rsid w:val="000B22E8"/>
    <w:rsid w:val="000B27CF"/>
    <w:rsid w:val="000B5727"/>
    <w:rsid w:val="000B5C55"/>
    <w:rsid w:val="000B637D"/>
    <w:rsid w:val="000B6E03"/>
    <w:rsid w:val="000B7E12"/>
    <w:rsid w:val="000C0840"/>
    <w:rsid w:val="000C1007"/>
    <w:rsid w:val="000C1263"/>
    <w:rsid w:val="000C1464"/>
    <w:rsid w:val="000C1484"/>
    <w:rsid w:val="000C26DE"/>
    <w:rsid w:val="000C27CD"/>
    <w:rsid w:val="000C3D49"/>
    <w:rsid w:val="000C53B9"/>
    <w:rsid w:val="000C58BB"/>
    <w:rsid w:val="000C6AED"/>
    <w:rsid w:val="000C7E11"/>
    <w:rsid w:val="000D0DAD"/>
    <w:rsid w:val="000D10F6"/>
    <w:rsid w:val="000D1F18"/>
    <w:rsid w:val="000D1F19"/>
    <w:rsid w:val="000D294E"/>
    <w:rsid w:val="000D2C82"/>
    <w:rsid w:val="000D2FEA"/>
    <w:rsid w:val="000D303C"/>
    <w:rsid w:val="000D37EE"/>
    <w:rsid w:val="000D3963"/>
    <w:rsid w:val="000D3AB6"/>
    <w:rsid w:val="000D4DFD"/>
    <w:rsid w:val="000D4F56"/>
    <w:rsid w:val="000D5B2F"/>
    <w:rsid w:val="000D62D2"/>
    <w:rsid w:val="000D63E1"/>
    <w:rsid w:val="000D6606"/>
    <w:rsid w:val="000D7A89"/>
    <w:rsid w:val="000E0967"/>
    <w:rsid w:val="000E0FEE"/>
    <w:rsid w:val="000E1176"/>
    <w:rsid w:val="000E22FF"/>
    <w:rsid w:val="000E386D"/>
    <w:rsid w:val="000E3C67"/>
    <w:rsid w:val="000E4960"/>
    <w:rsid w:val="000E4BEA"/>
    <w:rsid w:val="000E60CF"/>
    <w:rsid w:val="000E652B"/>
    <w:rsid w:val="000E6587"/>
    <w:rsid w:val="000E6D43"/>
    <w:rsid w:val="000F03E1"/>
    <w:rsid w:val="000F0470"/>
    <w:rsid w:val="000F1432"/>
    <w:rsid w:val="000F230A"/>
    <w:rsid w:val="000F2FC3"/>
    <w:rsid w:val="000F37F8"/>
    <w:rsid w:val="000F3BB1"/>
    <w:rsid w:val="000F4004"/>
    <w:rsid w:val="000F412B"/>
    <w:rsid w:val="000F5055"/>
    <w:rsid w:val="000F5429"/>
    <w:rsid w:val="000F54BB"/>
    <w:rsid w:val="000F64CF"/>
    <w:rsid w:val="000F6876"/>
    <w:rsid w:val="000F7EB0"/>
    <w:rsid w:val="0010003C"/>
    <w:rsid w:val="00100102"/>
    <w:rsid w:val="00100C82"/>
    <w:rsid w:val="00101031"/>
    <w:rsid w:val="001013F4"/>
    <w:rsid w:val="00101BD9"/>
    <w:rsid w:val="001029B3"/>
    <w:rsid w:val="001031EE"/>
    <w:rsid w:val="00104544"/>
    <w:rsid w:val="00104AC5"/>
    <w:rsid w:val="00104E6D"/>
    <w:rsid w:val="001056B4"/>
    <w:rsid w:val="00105CEB"/>
    <w:rsid w:val="00106DA8"/>
    <w:rsid w:val="00107346"/>
    <w:rsid w:val="00107D86"/>
    <w:rsid w:val="00110844"/>
    <w:rsid w:val="0011086C"/>
    <w:rsid w:val="001111E8"/>
    <w:rsid w:val="00111259"/>
    <w:rsid w:val="00111327"/>
    <w:rsid w:val="00111796"/>
    <w:rsid w:val="00113020"/>
    <w:rsid w:val="001133C9"/>
    <w:rsid w:val="0011493E"/>
    <w:rsid w:val="00115566"/>
    <w:rsid w:val="00115880"/>
    <w:rsid w:val="00115987"/>
    <w:rsid w:val="00115CE1"/>
    <w:rsid w:val="001161A1"/>
    <w:rsid w:val="00116DBF"/>
    <w:rsid w:val="00117074"/>
    <w:rsid w:val="00117094"/>
    <w:rsid w:val="001171A3"/>
    <w:rsid w:val="00120448"/>
    <w:rsid w:val="00120CD4"/>
    <w:rsid w:val="0012119A"/>
    <w:rsid w:val="001227EE"/>
    <w:rsid w:val="00122BA4"/>
    <w:rsid w:val="00123CBC"/>
    <w:rsid w:val="00124B36"/>
    <w:rsid w:val="00124F9F"/>
    <w:rsid w:val="001253B5"/>
    <w:rsid w:val="0013132A"/>
    <w:rsid w:val="001319C8"/>
    <w:rsid w:val="00131DA1"/>
    <w:rsid w:val="0013246B"/>
    <w:rsid w:val="001326F5"/>
    <w:rsid w:val="00132AD4"/>
    <w:rsid w:val="00133533"/>
    <w:rsid w:val="0013388B"/>
    <w:rsid w:val="001351C2"/>
    <w:rsid w:val="00136C02"/>
    <w:rsid w:val="00136CC5"/>
    <w:rsid w:val="001377F1"/>
    <w:rsid w:val="0014065A"/>
    <w:rsid w:val="001410B0"/>
    <w:rsid w:val="00142C85"/>
    <w:rsid w:val="00142FF0"/>
    <w:rsid w:val="0014459E"/>
    <w:rsid w:val="00144904"/>
    <w:rsid w:val="00144AC6"/>
    <w:rsid w:val="00144DBD"/>
    <w:rsid w:val="00144F26"/>
    <w:rsid w:val="00146944"/>
    <w:rsid w:val="00147D73"/>
    <w:rsid w:val="001502EA"/>
    <w:rsid w:val="00151D91"/>
    <w:rsid w:val="00152D25"/>
    <w:rsid w:val="001534F1"/>
    <w:rsid w:val="00153540"/>
    <w:rsid w:val="001538F5"/>
    <w:rsid w:val="0015396E"/>
    <w:rsid w:val="001539D2"/>
    <w:rsid w:val="00153B70"/>
    <w:rsid w:val="00153E54"/>
    <w:rsid w:val="0015420D"/>
    <w:rsid w:val="0015443B"/>
    <w:rsid w:val="0015453F"/>
    <w:rsid w:val="00154E70"/>
    <w:rsid w:val="0015590D"/>
    <w:rsid w:val="00155945"/>
    <w:rsid w:val="001561BB"/>
    <w:rsid w:val="001562D3"/>
    <w:rsid w:val="0015651C"/>
    <w:rsid w:val="00157327"/>
    <w:rsid w:val="0015735B"/>
    <w:rsid w:val="00157F81"/>
    <w:rsid w:val="00160C35"/>
    <w:rsid w:val="00161DB0"/>
    <w:rsid w:val="001629FA"/>
    <w:rsid w:val="001636DA"/>
    <w:rsid w:val="001651A5"/>
    <w:rsid w:val="00165E51"/>
    <w:rsid w:val="00166364"/>
    <w:rsid w:val="001672EA"/>
    <w:rsid w:val="00167535"/>
    <w:rsid w:val="00167D3A"/>
    <w:rsid w:val="00171385"/>
    <w:rsid w:val="00171451"/>
    <w:rsid w:val="001719BF"/>
    <w:rsid w:val="001726AE"/>
    <w:rsid w:val="00172CAB"/>
    <w:rsid w:val="00172ED6"/>
    <w:rsid w:val="00172F37"/>
    <w:rsid w:val="001739A5"/>
    <w:rsid w:val="00173BEC"/>
    <w:rsid w:val="00173D49"/>
    <w:rsid w:val="00173F3A"/>
    <w:rsid w:val="00174E28"/>
    <w:rsid w:val="001755DF"/>
    <w:rsid w:val="00175B6D"/>
    <w:rsid w:val="0017756F"/>
    <w:rsid w:val="00177C7A"/>
    <w:rsid w:val="00180426"/>
    <w:rsid w:val="00180773"/>
    <w:rsid w:val="001815B4"/>
    <w:rsid w:val="00182222"/>
    <w:rsid w:val="00182487"/>
    <w:rsid w:val="00183E5C"/>
    <w:rsid w:val="00185642"/>
    <w:rsid w:val="00186390"/>
    <w:rsid w:val="0018662F"/>
    <w:rsid w:val="00186AB4"/>
    <w:rsid w:val="001871B1"/>
    <w:rsid w:val="00187816"/>
    <w:rsid w:val="00190C3F"/>
    <w:rsid w:val="00191B63"/>
    <w:rsid w:val="00191CFE"/>
    <w:rsid w:val="00192639"/>
    <w:rsid w:val="0019392B"/>
    <w:rsid w:val="00193A99"/>
    <w:rsid w:val="001941E1"/>
    <w:rsid w:val="00194633"/>
    <w:rsid w:val="00194A5F"/>
    <w:rsid w:val="00194F43"/>
    <w:rsid w:val="001953A7"/>
    <w:rsid w:val="00196C4B"/>
    <w:rsid w:val="00196E3D"/>
    <w:rsid w:val="001A0185"/>
    <w:rsid w:val="001A0FD0"/>
    <w:rsid w:val="001A16BB"/>
    <w:rsid w:val="001A2423"/>
    <w:rsid w:val="001A2663"/>
    <w:rsid w:val="001A292C"/>
    <w:rsid w:val="001A2956"/>
    <w:rsid w:val="001A374C"/>
    <w:rsid w:val="001A4308"/>
    <w:rsid w:val="001A4649"/>
    <w:rsid w:val="001A4DDE"/>
    <w:rsid w:val="001A677A"/>
    <w:rsid w:val="001A6A2A"/>
    <w:rsid w:val="001A7562"/>
    <w:rsid w:val="001A7C66"/>
    <w:rsid w:val="001B128B"/>
    <w:rsid w:val="001B3927"/>
    <w:rsid w:val="001B40A5"/>
    <w:rsid w:val="001B4C9B"/>
    <w:rsid w:val="001B4CD0"/>
    <w:rsid w:val="001B4EC1"/>
    <w:rsid w:val="001B63F1"/>
    <w:rsid w:val="001C01A9"/>
    <w:rsid w:val="001C055D"/>
    <w:rsid w:val="001C070A"/>
    <w:rsid w:val="001C0AD9"/>
    <w:rsid w:val="001C0B8B"/>
    <w:rsid w:val="001C0C37"/>
    <w:rsid w:val="001C3688"/>
    <w:rsid w:val="001C37FF"/>
    <w:rsid w:val="001C432B"/>
    <w:rsid w:val="001C4588"/>
    <w:rsid w:val="001C4FBC"/>
    <w:rsid w:val="001C79A1"/>
    <w:rsid w:val="001D09ED"/>
    <w:rsid w:val="001D1E1E"/>
    <w:rsid w:val="001D23F6"/>
    <w:rsid w:val="001D355D"/>
    <w:rsid w:val="001D417A"/>
    <w:rsid w:val="001D75F7"/>
    <w:rsid w:val="001D7F0D"/>
    <w:rsid w:val="001E0902"/>
    <w:rsid w:val="001E11AE"/>
    <w:rsid w:val="001E18E9"/>
    <w:rsid w:val="001E1999"/>
    <w:rsid w:val="001E1F56"/>
    <w:rsid w:val="001E1F5D"/>
    <w:rsid w:val="001E23CC"/>
    <w:rsid w:val="001E2B11"/>
    <w:rsid w:val="001E2FF3"/>
    <w:rsid w:val="001E5D58"/>
    <w:rsid w:val="001E5E3C"/>
    <w:rsid w:val="001E6BEE"/>
    <w:rsid w:val="001E6FB4"/>
    <w:rsid w:val="001E7874"/>
    <w:rsid w:val="001F0104"/>
    <w:rsid w:val="001F0C90"/>
    <w:rsid w:val="001F1A64"/>
    <w:rsid w:val="001F1EA7"/>
    <w:rsid w:val="001F1EDE"/>
    <w:rsid w:val="001F2635"/>
    <w:rsid w:val="001F2B4C"/>
    <w:rsid w:val="001F3215"/>
    <w:rsid w:val="001F48BE"/>
    <w:rsid w:val="001F5F03"/>
    <w:rsid w:val="001F6F6C"/>
    <w:rsid w:val="001F73EC"/>
    <w:rsid w:val="001F7C27"/>
    <w:rsid w:val="001F7E83"/>
    <w:rsid w:val="001F7FA1"/>
    <w:rsid w:val="00200D0C"/>
    <w:rsid w:val="0020197F"/>
    <w:rsid w:val="00201B3C"/>
    <w:rsid w:val="002028AE"/>
    <w:rsid w:val="00202D44"/>
    <w:rsid w:val="002056AD"/>
    <w:rsid w:val="00205C56"/>
    <w:rsid w:val="00206A3F"/>
    <w:rsid w:val="0020790F"/>
    <w:rsid w:val="00207935"/>
    <w:rsid w:val="00207A59"/>
    <w:rsid w:val="00207DD9"/>
    <w:rsid w:val="002104A0"/>
    <w:rsid w:val="0021127F"/>
    <w:rsid w:val="00211B81"/>
    <w:rsid w:val="00211E48"/>
    <w:rsid w:val="00212114"/>
    <w:rsid w:val="00212970"/>
    <w:rsid w:val="00214551"/>
    <w:rsid w:val="002145A9"/>
    <w:rsid w:val="0021464A"/>
    <w:rsid w:val="00216C23"/>
    <w:rsid w:val="00216F8A"/>
    <w:rsid w:val="002175B7"/>
    <w:rsid w:val="00217B7F"/>
    <w:rsid w:val="00220EE9"/>
    <w:rsid w:val="00222F67"/>
    <w:rsid w:val="00223017"/>
    <w:rsid w:val="00223A04"/>
    <w:rsid w:val="00223B32"/>
    <w:rsid w:val="002240F5"/>
    <w:rsid w:val="002249A7"/>
    <w:rsid w:val="00226098"/>
    <w:rsid w:val="002264A9"/>
    <w:rsid w:val="002270E9"/>
    <w:rsid w:val="002272D3"/>
    <w:rsid w:val="00227CEF"/>
    <w:rsid w:val="00231C49"/>
    <w:rsid w:val="00231DC2"/>
    <w:rsid w:val="00233858"/>
    <w:rsid w:val="00235A74"/>
    <w:rsid w:val="00235FD3"/>
    <w:rsid w:val="00237D06"/>
    <w:rsid w:val="00240A33"/>
    <w:rsid w:val="00240B36"/>
    <w:rsid w:val="002416B0"/>
    <w:rsid w:val="002424E4"/>
    <w:rsid w:val="00242531"/>
    <w:rsid w:val="00242D15"/>
    <w:rsid w:val="0024389F"/>
    <w:rsid w:val="0024442F"/>
    <w:rsid w:val="00245653"/>
    <w:rsid w:val="00245FF3"/>
    <w:rsid w:val="00246803"/>
    <w:rsid w:val="0024684C"/>
    <w:rsid w:val="00251049"/>
    <w:rsid w:val="0025137D"/>
    <w:rsid w:val="00251684"/>
    <w:rsid w:val="00251786"/>
    <w:rsid w:val="00251C78"/>
    <w:rsid w:val="00251D4E"/>
    <w:rsid w:val="0025238E"/>
    <w:rsid w:val="002526BC"/>
    <w:rsid w:val="0025327F"/>
    <w:rsid w:val="00253448"/>
    <w:rsid w:val="0025363B"/>
    <w:rsid w:val="00253B21"/>
    <w:rsid w:val="00253E25"/>
    <w:rsid w:val="00255BF1"/>
    <w:rsid w:val="00255ED1"/>
    <w:rsid w:val="002563A1"/>
    <w:rsid w:val="002572A5"/>
    <w:rsid w:val="00257E6D"/>
    <w:rsid w:val="0026065A"/>
    <w:rsid w:val="00260CE1"/>
    <w:rsid w:val="00260EDD"/>
    <w:rsid w:val="00261C33"/>
    <w:rsid w:val="00261ED1"/>
    <w:rsid w:val="0026209A"/>
    <w:rsid w:val="00262231"/>
    <w:rsid w:val="00262380"/>
    <w:rsid w:val="0026365A"/>
    <w:rsid w:val="0026458D"/>
    <w:rsid w:val="002649C7"/>
    <w:rsid w:val="00265891"/>
    <w:rsid w:val="00266176"/>
    <w:rsid w:val="00266219"/>
    <w:rsid w:val="002662AF"/>
    <w:rsid w:val="00266361"/>
    <w:rsid w:val="002665A8"/>
    <w:rsid w:val="0026711E"/>
    <w:rsid w:val="0026757C"/>
    <w:rsid w:val="00271183"/>
    <w:rsid w:val="002718D1"/>
    <w:rsid w:val="002720A4"/>
    <w:rsid w:val="002727C4"/>
    <w:rsid w:val="002749FB"/>
    <w:rsid w:val="00276117"/>
    <w:rsid w:val="00276140"/>
    <w:rsid w:val="00276256"/>
    <w:rsid w:val="002763B0"/>
    <w:rsid w:val="0027723F"/>
    <w:rsid w:val="002778F5"/>
    <w:rsid w:val="00277DF9"/>
    <w:rsid w:val="00280365"/>
    <w:rsid w:val="00280883"/>
    <w:rsid w:val="00280BDB"/>
    <w:rsid w:val="00281527"/>
    <w:rsid w:val="0028299B"/>
    <w:rsid w:val="00283E93"/>
    <w:rsid w:val="00285393"/>
    <w:rsid w:val="00285790"/>
    <w:rsid w:val="00285BAC"/>
    <w:rsid w:val="00285DD3"/>
    <w:rsid w:val="0028619D"/>
    <w:rsid w:val="00286401"/>
    <w:rsid w:val="00286BDC"/>
    <w:rsid w:val="00290615"/>
    <w:rsid w:val="0029067C"/>
    <w:rsid w:val="002909DA"/>
    <w:rsid w:val="00290D4A"/>
    <w:rsid w:val="002913E7"/>
    <w:rsid w:val="00291F0B"/>
    <w:rsid w:val="00292361"/>
    <w:rsid w:val="00292855"/>
    <w:rsid w:val="00292A69"/>
    <w:rsid w:val="00294A9A"/>
    <w:rsid w:val="00294FA1"/>
    <w:rsid w:val="0029708D"/>
    <w:rsid w:val="00297428"/>
    <w:rsid w:val="002A03EB"/>
    <w:rsid w:val="002A0B3E"/>
    <w:rsid w:val="002A0EB9"/>
    <w:rsid w:val="002A1493"/>
    <w:rsid w:val="002A2400"/>
    <w:rsid w:val="002A2667"/>
    <w:rsid w:val="002A26BB"/>
    <w:rsid w:val="002A3B94"/>
    <w:rsid w:val="002A3BD6"/>
    <w:rsid w:val="002A43C2"/>
    <w:rsid w:val="002A537F"/>
    <w:rsid w:val="002A58C8"/>
    <w:rsid w:val="002A598F"/>
    <w:rsid w:val="002A6486"/>
    <w:rsid w:val="002A6D63"/>
    <w:rsid w:val="002A70E7"/>
    <w:rsid w:val="002B15CD"/>
    <w:rsid w:val="002B1B98"/>
    <w:rsid w:val="002B1D5A"/>
    <w:rsid w:val="002B30B9"/>
    <w:rsid w:val="002B31DA"/>
    <w:rsid w:val="002B3DDA"/>
    <w:rsid w:val="002B4000"/>
    <w:rsid w:val="002B4AA8"/>
    <w:rsid w:val="002B5357"/>
    <w:rsid w:val="002B65F6"/>
    <w:rsid w:val="002B6923"/>
    <w:rsid w:val="002B7479"/>
    <w:rsid w:val="002C0036"/>
    <w:rsid w:val="002C0AE3"/>
    <w:rsid w:val="002C0F0C"/>
    <w:rsid w:val="002C2228"/>
    <w:rsid w:val="002C233A"/>
    <w:rsid w:val="002C2824"/>
    <w:rsid w:val="002C2C42"/>
    <w:rsid w:val="002C3209"/>
    <w:rsid w:val="002C3DBF"/>
    <w:rsid w:val="002C429D"/>
    <w:rsid w:val="002C43E2"/>
    <w:rsid w:val="002C475E"/>
    <w:rsid w:val="002C47AF"/>
    <w:rsid w:val="002C66D5"/>
    <w:rsid w:val="002D08FA"/>
    <w:rsid w:val="002D1DAC"/>
    <w:rsid w:val="002D2E3C"/>
    <w:rsid w:val="002D36C7"/>
    <w:rsid w:val="002D4B1E"/>
    <w:rsid w:val="002D4B7A"/>
    <w:rsid w:val="002D5271"/>
    <w:rsid w:val="002D5499"/>
    <w:rsid w:val="002D5612"/>
    <w:rsid w:val="002D5A34"/>
    <w:rsid w:val="002D6D22"/>
    <w:rsid w:val="002D7598"/>
    <w:rsid w:val="002D7C6A"/>
    <w:rsid w:val="002D7CBE"/>
    <w:rsid w:val="002D7D91"/>
    <w:rsid w:val="002E0261"/>
    <w:rsid w:val="002E0D37"/>
    <w:rsid w:val="002E1E91"/>
    <w:rsid w:val="002E2158"/>
    <w:rsid w:val="002E242F"/>
    <w:rsid w:val="002E2F42"/>
    <w:rsid w:val="002E3393"/>
    <w:rsid w:val="002E3714"/>
    <w:rsid w:val="002E3AC4"/>
    <w:rsid w:val="002E4736"/>
    <w:rsid w:val="002E49A4"/>
    <w:rsid w:val="002E4B8E"/>
    <w:rsid w:val="002E4CF6"/>
    <w:rsid w:val="002E57DE"/>
    <w:rsid w:val="002E5DAF"/>
    <w:rsid w:val="002E6558"/>
    <w:rsid w:val="002E736B"/>
    <w:rsid w:val="002F0098"/>
    <w:rsid w:val="002F01E3"/>
    <w:rsid w:val="002F03C7"/>
    <w:rsid w:val="002F1BC1"/>
    <w:rsid w:val="002F25F7"/>
    <w:rsid w:val="002F36EF"/>
    <w:rsid w:val="002F4BC9"/>
    <w:rsid w:val="002F60BC"/>
    <w:rsid w:val="002F68F4"/>
    <w:rsid w:val="002F6963"/>
    <w:rsid w:val="002F75C7"/>
    <w:rsid w:val="002F7635"/>
    <w:rsid w:val="002F7860"/>
    <w:rsid w:val="003011D4"/>
    <w:rsid w:val="0030266A"/>
    <w:rsid w:val="00302B11"/>
    <w:rsid w:val="00302ED2"/>
    <w:rsid w:val="00306188"/>
    <w:rsid w:val="00306DF1"/>
    <w:rsid w:val="00306FBE"/>
    <w:rsid w:val="00307135"/>
    <w:rsid w:val="0030752F"/>
    <w:rsid w:val="00307B8E"/>
    <w:rsid w:val="00311C0A"/>
    <w:rsid w:val="0031234B"/>
    <w:rsid w:val="00312CA2"/>
    <w:rsid w:val="0031405B"/>
    <w:rsid w:val="00314334"/>
    <w:rsid w:val="00314592"/>
    <w:rsid w:val="00315006"/>
    <w:rsid w:val="00315EEA"/>
    <w:rsid w:val="0031625E"/>
    <w:rsid w:val="003166B4"/>
    <w:rsid w:val="00316765"/>
    <w:rsid w:val="003167E8"/>
    <w:rsid w:val="003168E8"/>
    <w:rsid w:val="00317B2F"/>
    <w:rsid w:val="00317E70"/>
    <w:rsid w:val="0032079D"/>
    <w:rsid w:val="003211D4"/>
    <w:rsid w:val="00321901"/>
    <w:rsid w:val="00321E58"/>
    <w:rsid w:val="0032200A"/>
    <w:rsid w:val="00322537"/>
    <w:rsid w:val="003239D5"/>
    <w:rsid w:val="00323E1B"/>
    <w:rsid w:val="003246BB"/>
    <w:rsid w:val="00325DED"/>
    <w:rsid w:val="003268A1"/>
    <w:rsid w:val="00326F79"/>
    <w:rsid w:val="00326FBC"/>
    <w:rsid w:val="00327879"/>
    <w:rsid w:val="00327CC6"/>
    <w:rsid w:val="00330A53"/>
    <w:rsid w:val="00330B97"/>
    <w:rsid w:val="00331104"/>
    <w:rsid w:val="00331B67"/>
    <w:rsid w:val="00331D7A"/>
    <w:rsid w:val="00332329"/>
    <w:rsid w:val="00332BFF"/>
    <w:rsid w:val="0033390A"/>
    <w:rsid w:val="00333DCB"/>
    <w:rsid w:val="00336091"/>
    <w:rsid w:val="00337C38"/>
    <w:rsid w:val="003405AD"/>
    <w:rsid w:val="00340F8C"/>
    <w:rsid w:val="00341080"/>
    <w:rsid w:val="003415F8"/>
    <w:rsid w:val="00342B50"/>
    <w:rsid w:val="003433B8"/>
    <w:rsid w:val="0034358D"/>
    <w:rsid w:val="003446A8"/>
    <w:rsid w:val="00345175"/>
    <w:rsid w:val="0034530B"/>
    <w:rsid w:val="0034550C"/>
    <w:rsid w:val="00346875"/>
    <w:rsid w:val="003469DC"/>
    <w:rsid w:val="00346B27"/>
    <w:rsid w:val="00347A57"/>
    <w:rsid w:val="00347EEC"/>
    <w:rsid w:val="00350356"/>
    <w:rsid w:val="00351930"/>
    <w:rsid w:val="00352AE1"/>
    <w:rsid w:val="00352C68"/>
    <w:rsid w:val="003532F0"/>
    <w:rsid w:val="00353560"/>
    <w:rsid w:val="00353F5E"/>
    <w:rsid w:val="00354083"/>
    <w:rsid w:val="00356B84"/>
    <w:rsid w:val="00357003"/>
    <w:rsid w:val="003574C0"/>
    <w:rsid w:val="00357AD9"/>
    <w:rsid w:val="00357DAE"/>
    <w:rsid w:val="003618F8"/>
    <w:rsid w:val="00363F62"/>
    <w:rsid w:val="003645AA"/>
    <w:rsid w:val="00365D71"/>
    <w:rsid w:val="00366C46"/>
    <w:rsid w:val="0036789F"/>
    <w:rsid w:val="00367EB1"/>
    <w:rsid w:val="003725E8"/>
    <w:rsid w:val="0037342F"/>
    <w:rsid w:val="00373F81"/>
    <w:rsid w:val="003743CB"/>
    <w:rsid w:val="0037481D"/>
    <w:rsid w:val="003756F2"/>
    <w:rsid w:val="00376526"/>
    <w:rsid w:val="0037663C"/>
    <w:rsid w:val="0037740D"/>
    <w:rsid w:val="0037776F"/>
    <w:rsid w:val="00380064"/>
    <w:rsid w:val="003802CB"/>
    <w:rsid w:val="00380FD6"/>
    <w:rsid w:val="00382F6E"/>
    <w:rsid w:val="00383459"/>
    <w:rsid w:val="00383DB0"/>
    <w:rsid w:val="00383FEB"/>
    <w:rsid w:val="00385348"/>
    <w:rsid w:val="003857D0"/>
    <w:rsid w:val="00385F12"/>
    <w:rsid w:val="003867CD"/>
    <w:rsid w:val="00386D87"/>
    <w:rsid w:val="00387F2B"/>
    <w:rsid w:val="00390B3C"/>
    <w:rsid w:val="00390D07"/>
    <w:rsid w:val="00391471"/>
    <w:rsid w:val="00391EF8"/>
    <w:rsid w:val="00392261"/>
    <w:rsid w:val="003923D1"/>
    <w:rsid w:val="00393DB2"/>
    <w:rsid w:val="003947E4"/>
    <w:rsid w:val="00394C4C"/>
    <w:rsid w:val="00394DAB"/>
    <w:rsid w:val="003953E0"/>
    <w:rsid w:val="00395B8D"/>
    <w:rsid w:val="0039620F"/>
    <w:rsid w:val="003963E7"/>
    <w:rsid w:val="00396A99"/>
    <w:rsid w:val="0039797E"/>
    <w:rsid w:val="00397D88"/>
    <w:rsid w:val="003A0266"/>
    <w:rsid w:val="003A05C4"/>
    <w:rsid w:val="003A0DCD"/>
    <w:rsid w:val="003A13DD"/>
    <w:rsid w:val="003A1FCA"/>
    <w:rsid w:val="003A2210"/>
    <w:rsid w:val="003A29BF"/>
    <w:rsid w:val="003A360D"/>
    <w:rsid w:val="003A49FF"/>
    <w:rsid w:val="003A4FB8"/>
    <w:rsid w:val="003A52B9"/>
    <w:rsid w:val="003A5696"/>
    <w:rsid w:val="003A5C97"/>
    <w:rsid w:val="003A684F"/>
    <w:rsid w:val="003A74B6"/>
    <w:rsid w:val="003A74CB"/>
    <w:rsid w:val="003A7E36"/>
    <w:rsid w:val="003A7E9D"/>
    <w:rsid w:val="003B0072"/>
    <w:rsid w:val="003B03ED"/>
    <w:rsid w:val="003B1079"/>
    <w:rsid w:val="003B1578"/>
    <w:rsid w:val="003B1D81"/>
    <w:rsid w:val="003B2156"/>
    <w:rsid w:val="003B2CA8"/>
    <w:rsid w:val="003B3957"/>
    <w:rsid w:val="003B4593"/>
    <w:rsid w:val="003B5195"/>
    <w:rsid w:val="003B5553"/>
    <w:rsid w:val="003B58B4"/>
    <w:rsid w:val="003B6006"/>
    <w:rsid w:val="003B634F"/>
    <w:rsid w:val="003B7374"/>
    <w:rsid w:val="003B7958"/>
    <w:rsid w:val="003B7D27"/>
    <w:rsid w:val="003C08E1"/>
    <w:rsid w:val="003C12A7"/>
    <w:rsid w:val="003C1312"/>
    <w:rsid w:val="003C13AC"/>
    <w:rsid w:val="003C238C"/>
    <w:rsid w:val="003C2531"/>
    <w:rsid w:val="003C2613"/>
    <w:rsid w:val="003C49E2"/>
    <w:rsid w:val="003C4E22"/>
    <w:rsid w:val="003C4FB9"/>
    <w:rsid w:val="003C5470"/>
    <w:rsid w:val="003C608E"/>
    <w:rsid w:val="003C6411"/>
    <w:rsid w:val="003C6B52"/>
    <w:rsid w:val="003C734B"/>
    <w:rsid w:val="003C7825"/>
    <w:rsid w:val="003C7F58"/>
    <w:rsid w:val="003D0125"/>
    <w:rsid w:val="003D1116"/>
    <w:rsid w:val="003D2991"/>
    <w:rsid w:val="003D2A3B"/>
    <w:rsid w:val="003D2CC8"/>
    <w:rsid w:val="003D2F8E"/>
    <w:rsid w:val="003D30CD"/>
    <w:rsid w:val="003D33BB"/>
    <w:rsid w:val="003D3E94"/>
    <w:rsid w:val="003D4022"/>
    <w:rsid w:val="003D6A70"/>
    <w:rsid w:val="003E11DA"/>
    <w:rsid w:val="003E1A88"/>
    <w:rsid w:val="003E1E43"/>
    <w:rsid w:val="003E1F7D"/>
    <w:rsid w:val="003E2165"/>
    <w:rsid w:val="003E244D"/>
    <w:rsid w:val="003E3BFB"/>
    <w:rsid w:val="003E4061"/>
    <w:rsid w:val="003E4EBA"/>
    <w:rsid w:val="003E5079"/>
    <w:rsid w:val="003E5572"/>
    <w:rsid w:val="003E76CF"/>
    <w:rsid w:val="003E7A90"/>
    <w:rsid w:val="003F3266"/>
    <w:rsid w:val="003F3B06"/>
    <w:rsid w:val="003F3F76"/>
    <w:rsid w:val="003F49B5"/>
    <w:rsid w:val="003F58DB"/>
    <w:rsid w:val="004000AC"/>
    <w:rsid w:val="0040040E"/>
    <w:rsid w:val="0040054E"/>
    <w:rsid w:val="004005E0"/>
    <w:rsid w:val="00400D9F"/>
    <w:rsid w:val="0040295D"/>
    <w:rsid w:val="00402E63"/>
    <w:rsid w:val="004041C7"/>
    <w:rsid w:val="0040458D"/>
    <w:rsid w:val="004058F6"/>
    <w:rsid w:val="00405AD3"/>
    <w:rsid w:val="004062DC"/>
    <w:rsid w:val="00406805"/>
    <w:rsid w:val="00406990"/>
    <w:rsid w:val="00406F84"/>
    <w:rsid w:val="00407F87"/>
    <w:rsid w:val="0041027E"/>
    <w:rsid w:val="00411B07"/>
    <w:rsid w:val="00412301"/>
    <w:rsid w:val="00412E9B"/>
    <w:rsid w:val="00412EFF"/>
    <w:rsid w:val="00413119"/>
    <w:rsid w:val="00413318"/>
    <w:rsid w:val="00413893"/>
    <w:rsid w:val="00414238"/>
    <w:rsid w:val="004149BD"/>
    <w:rsid w:val="0041514F"/>
    <w:rsid w:val="00416146"/>
    <w:rsid w:val="0041631B"/>
    <w:rsid w:val="004169A0"/>
    <w:rsid w:val="0041720F"/>
    <w:rsid w:val="004172E6"/>
    <w:rsid w:val="00417579"/>
    <w:rsid w:val="00417C38"/>
    <w:rsid w:val="004209C6"/>
    <w:rsid w:val="004216E5"/>
    <w:rsid w:val="0042243C"/>
    <w:rsid w:val="00422B3B"/>
    <w:rsid w:val="0042305A"/>
    <w:rsid w:val="004244DA"/>
    <w:rsid w:val="004261F4"/>
    <w:rsid w:val="00426C9D"/>
    <w:rsid w:val="00427209"/>
    <w:rsid w:val="00427920"/>
    <w:rsid w:val="00430D6A"/>
    <w:rsid w:val="004314CB"/>
    <w:rsid w:val="004320FE"/>
    <w:rsid w:val="00432835"/>
    <w:rsid w:val="00433620"/>
    <w:rsid w:val="0043390C"/>
    <w:rsid w:val="00434279"/>
    <w:rsid w:val="0043446B"/>
    <w:rsid w:val="00434811"/>
    <w:rsid w:val="00434BA1"/>
    <w:rsid w:val="00434C33"/>
    <w:rsid w:val="004354BB"/>
    <w:rsid w:val="00436897"/>
    <w:rsid w:val="0043695A"/>
    <w:rsid w:val="00437076"/>
    <w:rsid w:val="00441541"/>
    <w:rsid w:val="004415DA"/>
    <w:rsid w:val="00442356"/>
    <w:rsid w:val="00443CB9"/>
    <w:rsid w:val="00444121"/>
    <w:rsid w:val="00445791"/>
    <w:rsid w:val="00445919"/>
    <w:rsid w:val="00445995"/>
    <w:rsid w:val="0044680C"/>
    <w:rsid w:val="00446A49"/>
    <w:rsid w:val="00446CFE"/>
    <w:rsid w:val="0044705E"/>
    <w:rsid w:val="0045044D"/>
    <w:rsid w:val="004509AE"/>
    <w:rsid w:val="00450FA9"/>
    <w:rsid w:val="004518DE"/>
    <w:rsid w:val="00451F81"/>
    <w:rsid w:val="00452350"/>
    <w:rsid w:val="004525E8"/>
    <w:rsid w:val="0045380E"/>
    <w:rsid w:val="00454949"/>
    <w:rsid w:val="0045504F"/>
    <w:rsid w:val="00456524"/>
    <w:rsid w:val="00456A38"/>
    <w:rsid w:val="00457732"/>
    <w:rsid w:val="00457C86"/>
    <w:rsid w:val="00457EF0"/>
    <w:rsid w:val="00461833"/>
    <w:rsid w:val="00461963"/>
    <w:rsid w:val="004620A6"/>
    <w:rsid w:val="00462428"/>
    <w:rsid w:val="00462EED"/>
    <w:rsid w:val="004640E8"/>
    <w:rsid w:val="00464289"/>
    <w:rsid w:val="00464C24"/>
    <w:rsid w:val="00465156"/>
    <w:rsid w:val="00465255"/>
    <w:rsid w:val="0046525F"/>
    <w:rsid w:val="004663A2"/>
    <w:rsid w:val="004666E9"/>
    <w:rsid w:val="004669A3"/>
    <w:rsid w:val="00466BD9"/>
    <w:rsid w:val="00466DFC"/>
    <w:rsid w:val="0046769B"/>
    <w:rsid w:val="00467799"/>
    <w:rsid w:val="004679C4"/>
    <w:rsid w:val="00470660"/>
    <w:rsid w:val="00471EC2"/>
    <w:rsid w:val="004723E7"/>
    <w:rsid w:val="004729B9"/>
    <w:rsid w:val="00473705"/>
    <w:rsid w:val="0047383B"/>
    <w:rsid w:val="00473FED"/>
    <w:rsid w:val="00474B3A"/>
    <w:rsid w:val="00476140"/>
    <w:rsid w:val="0047631E"/>
    <w:rsid w:val="004768C6"/>
    <w:rsid w:val="00476D96"/>
    <w:rsid w:val="004770A1"/>
    <w:rsid w:val="0048019A"/>
    <w:rsid w:val="00480A18"/>
    <w:rsid w:val="00481236"/>
    <w:rsid w:val="00481457"/>
    <w:rsid w:val="00482E61"/>
    <w:rsid w:val="004832ED"/>
    <w:rsid w:val="00483308"/>
    <w:rsid w:val="00483B7A"/>
    <w:rsid w:val="00484219"/>
    <w:rsid w:val="00486583"/>
    <w:rsid w:val="00486871"/>
    <w:rsid w:val="00486E70"/>
    <w:rsid w:val="00487727"/>
    <w:rsid w:val="0049203C"/>
    <w:rsid w:val="00492456"/>
    <w:rsid w:val="00492836"/>
    <w:rsid w:val="00493893"/>
    <w:rsid w:val="004939B7"/>
    <w:rsid w:val="00494AFF"/>
    <w:rsid w:val="00495704"/>
    <w:rsid w:val="004967CD"/>
    <w:rsid w:val="00496FDA"/>
    <w:rsid w:val="004970DA"/>
    <w:rsid w:val="0049725F"/>
    <w:rsid w:val="004A053C"/>
    <w:rsid w:val="004A08CC"/>
    <w:rsid w:val="004A1236"/>
    <w:rsid w:val="004A16D9"/>
    <w:rsid w:val="004A206F"/>
    <w:rsid w:val="004A2939"/>
    <w:rsid w:val="004A3A5D"/>
    <w:rsid w:val="004A3A9E"/>
    <w:rsid w:val="004A3DAA"/>
    <w:rsid w:val="004A4C21"/>
    <w:rsid w:val="004A5D80"/>
    <w:rsid w:val="004A65E6"/>
    <w:rsid w:val="004A6D2E"/>
    <w:rsid w:val="004A7DD2"/>
    <w:rsid w:val="004B0B4E"/>
    <w:rsid w:val="004B0CBA"/>
    <w:rsid w:val="004B101A"/>
    <w:rsid w:val="004B19EA"/>
    <w:rsid w:val="004B30A8"/>
    <w:rsid w:val="004B3CE1"/>
    <w:rsid w:val="004B3D2D"/>
    <w:rsid w:val="004B46D6"/>
    <w:rsid w:val="004B479B"/>
    <w:rsid w:val="004B51DE"/>
    <w:rsid w:val="004B56E2"/>
    <w:rsid w:val="004B5ED6"/>
    <w:rsid w:val="004B6B31"/>
    <w:rsid w:val="004B6D60"/>
    <w:rsid w:val="004C0209"/>
    <w:rsid w:val="004C08CE"/>
    <w:rsid w:val="004C096C"/>
    <w:rsid w:val="004C0B4D"/>
    <w:rsid w:val="004C11CD"/>
    <w:rsid w:val="004C2145"/>
    <w:rsid w:val="004C242F"/>
    <w:rsid w:val="004C34EA"/>
    <w:rsid w:val="004C368C"/>
    <w:rsid w:val="004C3896"/>
    <w:rsid w:val="004C3903"/>
    <w:rsid w:val="004C4276"/>
    <w:rsid w:val="004C6092"/>
    <w:rsid w:val="004C7158"/>
    <w:rsid w:val="004C7392"/>
    <w:rsid w:val="004C7CC3"/>
    <w:rsid w:val="004D02C3"/>
    <w:rsid w:val="004D14F8"/>
    <w:rsid w:val="004D1D6D"/>
    <w:rsid w:val="004D1EFE"/>
    <w:rsid w:val="004D1F15"/>
    <w:rsid w:val="004D2449"/>
    <w:rsid w:val="004D2E64"/>
    <w:rsid w:val="004D3019"/>
    <w:rsid w:val="004D3282"/>
    <w:rsid w:val="004D3C47"/>
    <w:rsid w:val="004D3EB3"/>
    <w:rsid w:val="004D4505"/>
    <w:rsid w:val="004D4B9D"/>
    <w:rsid w:val="004D52A3"/>
    <w:rsid w:val="004D5D19"/>
    <w:rsid w:val="004D5F7F"/>
    <w:rsid w:val="004D6014"/>
    <w:rsid w:val="004D60E9"/>
    <w:rsid w:val="004D67EE"/>
    <w:rsid w:val="004D6BA5"/>
    <w:rsid w:val="004D7403"/>
    <w:rsid w:val="004E0F3C"/>
    <w:rsid w:val="004E0FF8"/>
    <w:rsid w:val="004E187C"/>
    <w:rsid w:val="004E19C5"/>
    <w:rsid w:val="004E391E"/>
    <w:rsid w:val="004E3CB4"/>
    <w:rsid w:val="004E3E50"/>
    <w:rsid w:val="004E5929"/>
    <w:rsid w:val="004E5FB5"/>
    <w:rsid w:val="004E65D0"/>
    <w:rsid w:val="004E663A"/>
    <w:rsid w:val="004E6709"/>
    <w:rsid w:val="004E686F"/>
    <w:rsid w:val="004E6C5A"/>
    <w:rsid w:val="004E6E5F"/>
    <w:rsid w:val="004F03C0"/>
    <w:rsid w:val="004F06D8"/>
    <w:rsid w:val="004F0A79"/>
    <w:rsid w:val="004F1874"/>
    <w:rsid w:val="004F19D9"/>
    <w:rsid w:val="004F1FB8"/>
    <w:rsid w:val="004F25F5"/>
    <w:rsid w:val="004F27EF"/>
    <w:rsid w:val="004F2FBB"/>
    <w:rsid w:val="004F3159"/>
    <w:rsid w:val="004F392D"/>
    <w:rsid w:val="004F3DE4"/>
    <w:rsid w:val="004F3F1A"/>
    <w:rsid w:val="004F5FFD"/>
    <w:rsid w:val="004F6C4D"/>
    <w:rsid w:val="004F6CE1"/>
    <w:rsid w:val="004F7369"/>
    <w:rsid w:val="004F7581"/>
    <w:rsid w:val="004F7DD6"/>
    <w:rsid w:val="00500042"/>
    <w:rsid w:val="00500A44"/>
    <w:rsid w:val="005014FC"/>
    <w:rsid w:val="005024AC"/>
    <w:rsid w:val="00502A4F"/>
    <w:rsid w:val="00504978"/>
    <w:rsid w:val="00504DA4"/>
    <w:rsid w:val="00504DBE"/>
    <w:rsid w:val="0050515E"/>
    <w:rsid w:val="00506C81"/>
    <w:rsid w:val="00507454"/>
    <w:rsid w:val="00507FD0"/>
    <w:rsid w:val="00511185"/>
    <w:rsid w:val="00511B4C"/>
    <w:rsid w:val="00512619"/>
    <w:rsid w:val="00512996"/>
    <w:rsid w:val="00512BEF"/>
    <w:rsid w:val="00512C8D"/>
    <w:rsid w:val="005133B8"/>
    <w:rsid w:val="00515716"/>
    <w:rsid w:val="00515B53"/>
    <w:rsid w:val="00516380"/>
    <w:rsid w:val="00516882"/>
    <w:rsid w:val="005168E2"/>
    <w:rsid w:val="00517A04"/>
    <w:rsid w:val="00517E1D"/>
    <w:rsid w:val="00520C91"/>
    <w:rsid w:val="00520CD1"/>
    <w:rsid w:val="0052191C"/>
    <w:rsid w:val="00523011"/>
    <w:rsid w:val="0052327F"/>
    <w:rsid w:val="0052346B"/>
    <w:rsid w:val="00523D83"/>
    <w:rsid w:val="00523FB8"/>
    <w:rsid w:val="00524131"/>
    <w:rsid w:val="005249E3"/>
    <w:rsid w:val="00524E81"/>
    <w:rsid w:val="00525087"/>
    <w:rsid w:val="00525507"/>
    <w:rsid w:val="005255C9"/>
    <w:rsid w:val="00525883"/>
    <w:rsid w:val="00527768"/>
    <w:rsid w:val="00527A58"/>
    <w:rsid w:val="00527F70"/>
    <w:rsid w:val="0053031E"/>
    <w:rsid w:val="00531B56"/>
    <w:rsid w:val="005339B8"/>
    <w:rsid w:val="0053408D"/>
    <w:rsid w:val="00534BB7"/>
    <w:rsid w:val="0053723F"/>
    <w:rsid w:val="005375C9"/>
    <w:rsid w:val="0053791F"/>
    <w:rsid w:val="00540628"/>
    <w:rsid w:val="00540895"/>
    <w:rsid w:val="00540B28"/>
    <w:rsid w:val="00540F17"/>
    <w:rsid w:val="005410ED"/>
    <w:rsid w:val="00541355"/>
    <w:rsid w:val="00541572"/>
    <w:rsid w:val="00541811"/>
    <w:rsid w:val="0054278A"/>
    <w:rsid w:val="005440B0"/>
    <w:rsid w:val="005442BD"/>
    <w:rsid w:val="0054462B"/>
    <w:rsid w:val="00545089"/>
    <w:rsid w:val="0054640D"/>
    <w:rsid w:val="005479BF"/>
    <w:rsid w:val="00547AB3"/>
    <w:rsid w:val="00547D74"/>
    <w:rsid w:val="0055070E"/>
    <w:rsid w:val="00551183"/>
    <w:rsid w:val="00551A28"/>
    <w:rsid w:val="005524A9"/>
    <w:rsid w:val="00552D3D"/>
    <w:rsid w:val="005541CF"/>
    <w:rsid w:val="00554362"/>
    <w:rsid w:val="005548A7"/>
    <w:rsid w:val="00555E31"/>
    <w:rsid w:val="00555EC8"/>
    <w:rsid w:val="0055618A"/>
    <w:rsid w:val="00556403"/>
    <w:rsid w:val="0055644A"/>
    <w:rsid w:val="005565B9"/>
    <w:rsid w:val="00556A56"/>
    <w:rsid w:val="00556C85"/>
    <w:rsid w:val="005577D5"/>
    <w:rsid w:val="00557DE2"/>
    <w:rsid w:val="005606EE"/>
    <w:rsid w:val="005608AB"/>
    <w:rsid w:val="00560BFD"/>
    <w:rsid w:val="00560F54"/>
    <w:rsid w:val="00561B16"/>
    <w:rsid w:val="00562231"/>
    <w:rsid w:val="00564A74"/>
    <w:rsid w:val="00564BD4"/>
    <w:rsid w:val="0056518E"/>
    <w:rsid w:val="005655F9"/>
    <w:rsid w:val="005656A7"/>
    <w:rsid w:val="005659B2"/>
    <w:rsid w:val="00565ACD"/>
    <w:rsid w:val="00565C79"/>
    <w:rsid w:val="005677DC"/>
    <w:rsid w:val="00567F6A"/>
    <w:rsid w:val="0057121F"/>
    <w:rsid w:val="005714C4"/>
    <w:rsid w:val="00572213"/>
    <w:rsid w:val="00572A71"/>
    <w:rsid w:val="00572CBF"/>
    <w:rsid w:val="00573467"/>
    <w:rsid w:val="00574135"/>
    <w:rsid w:val="00574819"/>
    <w:rsid w:val="00574AEC"/>
    <w:rsid w:val="0057764B"/>
    <w:rsid w:val="00577C6B"/>
    <w:rsid w:val="00580688"/>
    <w:rsid w:val="00580C57"/>
    <w:rsid w:val="00580C6E"/>
    <w:rsid w:val="00581378"/>
    <w:rsid w:val="005844E5"/>
    <w:rsid w:val="00585326"/>
    <w:rsid w:val="00585A60"/>
    <w:rsid w:val="0058643F"/>
    <w:rsid w:val="00587EA4"/>
    <w:rsid w:val="005913FC"/>
    <w:rsid w:val="00592212"/>
    <w:rsid w:val="0059228A"/>
    <w:rsid w:val="005929F0"/>
    <w:rsid w:val="005936FB"/>
    <w:rsid w:val="00594477"/>
    <w:rsid w:val="005944F4"/>
    <w:rsid w:val="0059496D"/>
    <w:rsid w:val="00595968"/>
    <w:rsid w:val="0059648A"/>
    <w:rsid w:val="00596C50"/>
    <w:rsid w:val="0059723F"/>
    <w:rsid w:val="0059731E"/>
    <w:rsid w:val="0059786F"/>
    <w:rsid w:val="00597F81"/>
    <w:rsid w:val="005A058E"/>
    <w:rsid w:val="005A072A"/>
    <w:rsid w:val="005A1B38"/>
    <w:rsid w:val="005A22DB"/>
    <w:rsid w:val="005A3D52"/>
    <w:rsid w:val="005A3DFB"/>
    <w:rsid w:val="005A474F"/>
    <w:rsid w:val="005A512A"/>
    <w:rsid w:val="005A5133"/>
    <w:rsid w:val="005A6555"/>
    <w:rsid w:val="005A7084"/>
    <w:rsid w:val="005A7207"/>
    <w:rsid w:val="005A7DE6"/>
    <w:rsid w:val="005B0184"/>
    <w:rsid w:val="005B2424"/>
    <w:rsid w:val="005B277E"/>
    <w:rsid w:val="005B2D6C"/>
    <w:rsid w:val="005B2E8D"/>
    <w:rsid w:val="005B3284"/>
    <w:rsid w:val="005B4219"/>
    <w:rsid w:val="005B429C"/>
    <w:rsid w:val="005B471E"/>
    <w:rsid w:val="005B4952"/>
    <w:rsid w:val="005B5204"/>
    <w:rsid w:val="005B5A19"/>
    <w:rsid w:val="005B5D52"/>
    <w:rsid w:val="005B6C67"/>
    <w:rsid w:val="005B705B"/>
    <w:rsid w:val="005C0D4F"/>
    <w:rsid w:val="005C1916"/>
    <w:rsid w:val="005C1C03"/>
    <w:rsid w:val="005C1E17"/>
    <w:rsid w:val="005C4284"/>
    <w:rsid w:val="005C43F6"/>
    <w:rsid w:val="005C4474"/>
    <w:rsid w:val="005C5B77"/>
    <w:rsid w:val="005C5EF4"/>
    <w:rsid w:val="005C65E3"/>
    <w:rsid w:val="005C671C"/>
    <w:rsid w:val="005C6D0D"/>
    <w:rsid w:val="005C7284"/>
    <w:rsid w:val="005C7585"/>
    <w:rsid w:val="005C7AEA"/>
    <w:rsid w:val="005C7CDE"/>
    <w:rsid w:val="005C7E51"/>
    <w:rsid w:val="005D0209"/>
    <w:rsid w:val="005D04E7"/>
    <w:rsid w:val="005D1AAB"/>
    <w:rsid w:val="005D1AE4"/>
    <w:rsid w:val="005D2818"/>
    <w:rsid w:val="005D283D"/>
    <w:rsid w:val="005D30ED"/>
    <w:rsid w:val="005D35B5"/>
    <w:rsid w:val="005D4029"/>
    <w:rsid w:val="005D423E"/>
    <w:rsid w:val="005D453A"/>
    <w:rsid w:val="005D4B51"/>
    <w:rsid w:val="005D4C37"/>
    <w:rsid w:val="005D61EA"/>
    <w:rsid w:val="005D72F4"/>
    <w:rsid w:val="005D7A78"/>
    <w:rsid w:val="005E1154"/>
    <w:rsid w:val="005E16D6"/>
    <w:rsid w:val="005E1CD4"/>
    <w:rsid w:val="005E2EC8"/>
    <w:rsid w:val="005E33F3"/>
    <w:rsid w:val="005E46F4"/>
    <w:rsid w:val="005E4914"/>
    <w:rsid w:val="005E53B2"/>
    <w:rsid w:val="005E607F"/>
    <w:rsid w:val="005E6A81"/>
    <w:rsid w:val="005E7ED6"/>
    <w:rsid w:val="005E7F69"/>
    <w:rsid w:val="005F0833"/>
    <w:rsid w:val="005F2388"/>
    <w:rsid w:val="005F4AE0"/>
    <w:rsid w:val="005F6335"/>
    <w:rsid w:val="005F6400"/>
    <w:rsid w:val="005F7D72"/>
    <w:rsid w:val="0060025F"/>
    <w:rsid w:val="00600BE3"/>
    <w:rsid w:val="00600E42"/>
    <w:rsid w:val="006015C6"/>
    <w:rsid w:val="00602CB8"/>
    <w:rsid w:val="00602F1D"/>
    <w:rsid w:val="00603088"/>
    <w:rsid w:val="00603764"/>
    <w:rsid w:val="006053B7"/>
    <w:rsid w:val="00605D5B"/>
    <w:rsid w:val="00606CD9"/>
    <w:rsid w:val="00606DCA"/>
    <w:rsid w:val="0060707D"/>
    <w:rsid w:val="00607B90"/>
    <w:rsid w:val="00610608"/>
    <w:rsid w:val="00610FB8"/>
    <w:rsid w:val="00611137"/>
    <w:rsid w:val="006116A3"/>
    <w:rsid w:val="00611998"/>
    <w:rsid w:val="00612C1D"/>
    <w:rsid w:val="006162D1"/>
    <w:rsid w:val="006164FA"/>
    <w:rsid w:val="00616D7C"/>
    <w:rsid w:val="00617732"/>
    <w:rsid w:val="00617F39"/>
    <w:rsid w:val="00617F8C"/>
    <w:rsid w:val="00620495"/>
    <w:rsid w:val="006206AD"/>
    <w:rsid w:val="00620F78"/>
    <w:rsid w:val="00621A30"/>
    <w:rsid w:val="00622E47"/>
    <w:rsid w:val="0062318B"/>
    <w:rsid w:val="0062320A"/>
    <w:rsid w:val="0062334B"/>
    <w:rsid w:val="006257C8"/>
    <w:rsid w:val="00626938"/>
    <w:rsid w:val="00626BF2"/>
    <w:rsid w:val="006278CC"/>
    <w:rsid w:val="006302D5"/>
    <w:rsid w:val="006306AF"/>
    <w:rsid w:val="0063099D"/>
    <w:rsid w:val="00631A7F"/>
    <w:rsid w:val="00632732"/>
    <w:rsid w:val="00632B98"/>
    <w:rsid w:val="0063339C"/>
    <w:rsid w:val="00633DC0"/>
    <w:rsid w:val="00633F58"/>
    <w:rsid w:val="00634356"/>
    <w:rsid w:val="006374A4"/>
    <w:rsid w:val="00637947"/>
    <w:rsid w:val="006403D3"/>
    <w:rsid w:val="00641AC5"/>
    <w:rsid w:val="00641ECB"/>
    <w:rsid w:val="00642287"/>
    <w:rsid w:val="0064228A"/>
    <w:rsid w:val="00643228"/>
    <w:rsid w:val="006442B2"/>
    <w:rsid w:val="006445C6"/>
    <w:rsid w:val="006455FC"/>
    <w:rsid w:val="006466A0"/>
    <w:rsid w:val="006470C6"/>
    <w:rsid w:val="00647EB3"/>
    <w:rsid w:val="006506E3"/>
    <w:rsid w:val="006508A5"/>
    <w:rsid w:val="00650D87"/>
    <w:rsid w:val="00651409"/>
    <w:rsid w:val="006518D6"/>
    <w:rsid w:val="00651EDE"/>
    <w:rsid w:val="00652162"/>
    <w:rsid w:val="00652C8D"/>
    <w:rsid w:val="00652FA9"/>
    <w:rsid w:val="00653954"/>
    <w:rsid w:val="00655733"/>
    <w:rsid w:val="00655CBC"/>
    <w:rsid w:val="00655DF9"/>
    <w:rsid w:val="006560F3"/>
    <w:rsid w:val="006565BF"/>
    <w:rsid w:val="006567E0"/>
    <w:rsid w:val="006571C4"/>
    <w:rsid w:val="00657B97"/>
    <w:rsid w:val="0066060F"/>
    <w:rsid w:val="00662267"/>
    <w:rsid w:val="0066271E"/>
    <w:rsid w:val="00663654"/>
    <w:rsid w:val="00663D13"/>
    <w:rsid w:val="0066448C"/>
    <w:rsid w:val="00664604"/>
    <w:rsid w:val="00664C05"/>
    <w:rsid w:val="00665B66"/>
    <w:rsid w:val="00665DC6"/>
    <w:rsid w:val="00665FD3"/>
    <w:rsid w:val="006706C4"/>
    <w:rsid w:val="0067094A"/>
    <w:rsid w:val="00671833"/>
    <w:rsid w:val="00672243"/>
    <w:rsid w:val="00672F3C"/>
    <w:rsid w:val="00673975"/>
    <w:rsid w:val="0067541C"/>
    <w:rsid w:val="006756AA"/>
    <w:rsid w:val="00677601"/>
    <w:rsid w:val="00680424"/>
    <w:rsid w:val="006806E2"/>
    <w:rsid w:val="00680C1C"/>
    <w:rsid w:val="00682E5A"/>
    <w:rsid w:val="006830C4"/>
    <w:rsid w:val="006837EA"/>
    <w:rsid w:val="006837FE"/>
    <w:rsid w:val="00685374"/>
    <w:rsid w:val="00685588"/>
    <w:rsid w:val="00686248"/>
    <w:rsid w:val="00686DDA"/>
    <w:rsid w:val="00686E9B"/>
    <w:rsid w:val="00687DA7"/>
    <w:rsid w:val="00687F32"/>
    <w:rsid w:val="00690522"/>
    <w:rsid w:val="0069085B"/>
    <w:rsid w:val="006914DE"/>
    <w:rsid w:val="00691D83"/>
    <w:rsid w:val="00692A15"/>
    <w:rsid w:val="006934F8"/>
    <w:rsid w:val="006935FC"/>
    <w:rsid w:val="006936D9"/>
    <w:rsid w:val="0069472F"/>
    <w:rsid w:val="00695A82"/>
    <w:rsid w:val="00695B86"/>
    <w:rsid w:val="00695C12"/>
    <w:rsid w:val="00695F6D"/>
    <w:rsid w:val="006A092A"/>
    <w:rsid w:val="006A09A7"/>
    <w:rsid w:val="006A0CC9"/>
    <w:rsid w:val="006A1370"/>
    <w:rsid w:val="006A20EE"/>
    <w:rsid w:val="006A2521"/>
    <w:rsid w:val="006A2BC0"/>
    <w:rsid w:val="006A382B"/>
    <w:rsid w:val="006A56C5"/>
    <w:rsid w:val="006A575D"/>
    <w:rsid w:val="006A5A3B"/>
    <w:rsid w:val="006A77CB"/>
    <w:rsid w:val="006A7D32"/>
    <w:rsid w:val="006A7DDE"/>
    <w:rsid w:val="006B0658"/>
    <w:rsid w:val="006B3A62"/>
    <w:rsid w:val="006B3C3C"/>
    <w:rsid w:val="006B3D1B"/>
    <w:rsid w:val="006B4357"/>
    <w:rsid w:val="006B4ECC"/>
    <w:rsid w:val="006B5F67"/>
    <w:rsid w:val="006B6713"/>
    <w:rsid w:val="006B6C7E"/>
    <w:rsid w:val="006B791C"/>
    <w:rsid w:val="006B7A58"/>
    <w:rsid w:val="006C048B"/>
    <w:rsid w:val="006C1679"/>
    <w:rsid w:val="006C21DE"/>
    <w:rsid w:val="006C46FF"/>
    <w:rsid w:val="006C6A22"/>
    <w:rsid w:val="006C6A79"/>
    <w:rsid w:val="006C70FD"/>
    <w:rsid w:val="006C71F3"/>
    <w:rsid w:val="006C7376"/>
    <w:rsid w:val="006C7432"/>
    <w:rsid w:val="006C77E7"/>
    <w:rsid w:val="006D03B6"/>
    <w:rsid w:val="006D0745"/>
    <w:rsid w:val="006D1029"/>
    <w:rsid w:val="006D1667"/>
    <w:rsid w:val="006D1B23"/>
    <w:rsid w:val="006D20E2"/>
    <w:rsid w:val="006D20E4"/>
    <w:rsid w:val="006D2915"/>
    <w:rsid w:val="006D2A06"/>
    <w:rsid w:val="006D34BA"/>
    <w:rsid w:val="006D3A28"/>
    <w:rsid w:val="006D476F"/>
    <w:rsid w:val="006D4FEF"/>
    <w:rsid w:val="006D5B5B"/>
    <w:rsid w:val="006D6D0D"/>
    <w:rsid w:val="006D75C1"/>
    <w:rsid w:val="006E016B"/>
    <w:rsid w:val="006E2A82"/>
    <w:rsid w:val="006E2E30"/>
    <w:rsid w:val="006E31F1"/>
    <w:rsid w:val="006E394F"/>
    <w:rsid w:val="006E573E"/>
    <w:rsid w:val="006E5F2F"/>
    <w:rsid w:val="006E6889"/>
    <w:rsid w:val="006E6F0F"/>
    <w:rsid w:val="006E6FE8"/>
    <w:rsid w:val="006E7286"/>
    <w:rsid w:val="006F024F"/>
    <w:rsid w:val="006F056C"/>
    <w:rsid w:val="006F0D41"/>
    <w:rsid w:val="006F14B2"/>
    <w:rsid w:val="006F198D"/>
    <w:rsid w:val="006F395F"/>
    <w:rsid w:val="006F42B4"/>
    <w:rsid w:val="006F49F6"/>
    <w:rsid w:val="006F5156"/>
    <w:rsid w:val="006F6361"/>
    <w:rsid w:val="006F6426"/>
    <w:rsid w:val="006F69BE"/>
    <w:rsid w:val="006F77C5"/>
    <w:rsid w:val="006F7C09"/>
    <w:rsid w:val="00700EB4"/>
    <w:rsid w:val="00701AF6"/>
    <w:rsid w:val="007029B8"/>
    <w:rsid w:val="00702E3D"/>
    <w:rsid w:val="007030CC"/>
    <w:rsid w:val="007032AB"/>
    <w:rsid w:val="0070375B"/>
    <w:rsid w:val="00705261"/>
    <w:rsid w:val="0070543A"/>
    <w:rsid w:val="007057DB"/>
    <w:rsid w:val="00705E0F"/>
    <w:rsid w:val="00705F45"/>
    <w:rsid w:val="00706E66"/>
    <w:rsid w:val="00707586"/>
    <w:rsid w:val="0071063B"/>
    <w:rsid w:val="00711250"/>
    <w:rsid w:val="0071169F"/>
    <w:rsid w:val="00714446"/>
    <w:rsid w:val="007159BA"/>
    <w:rsid w:val="00715C40"/>
    <w:rsid w:val="00715DF6"/>
    <w:rsid w:val="0071649D"/>
    <w:rsid w:val="00717658"/>
    <w:rsid w:val="00717BCF"/>
    <w:rsid w:val="007207B1"/>
    <w:rsid w:val="00720F54"/>
    <w:rsid w:val="007220D2"/>
    <w:rsid w:val="0072238E"/>
    <w:rsid w:val="00723029"/>
    <w:rsid w:val="00724405"/>
    <w:rsid w:val="00726282"/>
    <w:rsid w:val="00726407"/>
    <w:rsid w:val="00726F75"/>
    <w:rsid w:val="007278EE"/>
    <w:rsid w:val="00727CF1"/>
    <w:rsid w:val="00727D90"/>
    <w:rsid w:val="00727E89"/>
    <w:rsid w:val="00730443"/>
    <w:rsid w:val="00731687"/>
    <w:rsid w:val="00731991"/>
    <w:rsid w:val="007322A5"/>
    <w:rsid w:val="00733A5F"/>
    <w:rsid w:val="00733AF3"/>
    <w:rsid w:val="00734C71"/>
    <w:rsid w:val="00734CB6"/>
    <w:rsid w:val="00735327"/>
    <w:rsid w:val="007357F1"/>
    <w:rsid w:val="00737C0A"/>
    <w:rsid w:val="007400D0"/>
    <w:rsid w:val="0074102D"/>
    <w:rsid w:val="007412CA"/>
    <w:rsid w:val="00741D20"/>
    <w:rsid w:val="00742FEA"/>
    <w:rsid w:val="00746258"/>
    <w:rsid w:val="007464E7"/>
    <w:rsid w:val="0074695F"/>
    <w:rsid w:val="00746DC8"/>
    <w:rsid w:val="00747D5E"/>
    <w:rsid w:val="00750537"/>
    <w:rsid w:val="00750784"/>
    <w:rsid w:val="00750854"/>
    <w:rsid w:val="00750B18"/>
    <w:rsid w:val="00750C82"/>
    <w:rsid w:val="007514A6"/>
    <w:rsid w:val="007517A6"/>
    <w:rsid w:val="007517B4"/>
    <w:rsid w:val="00751A84"/>
    <w:rsid w:val="00751C59"/>
    <w:rsid w:val="00751F98"/>
    <w:rsid w:val="007539D0"/>
    <w:rsid w:val="00753DB5"/>
    <w:rsid w:val="00753E4B"/>
    <w:rsid w:val="00754305"/>
    <w:rsid w:val="0075479E"/>
    <w:rsid w:val="0075571B"/>
    <w:rsid w:val="00755929"/>
    <w:rsid w:val="00755B5A"/>
    <w:rsid w:val="00755D27"/>
    <w:rsid w:val="00756FE7"/>
    <w:rsid w:val="00761A45"/>
    <w:rsid w:val="00761BD2"/>
    <w:rsid w:val="00762597"/>
    <w:rsid w:val="00762D69"/>
    <w:rsid w:val="00762D8D"/>
    <w:rsid w:val="0076359D"/>
    <w:rsid w:val="007638EA"/>
    <w:rsid w:val="00763B80"/>
    <w:rsid w:val="00763BDF"/>
    <w:rsid w:val="00763F50"/>
    <w:rsid w:val="007643B2"/>
    <w:rsid w:val="0076477D"/>
    <w:rsid w:val="00764EA8"/>
    <w:rsid w:val="007670F4"/>
    <w:rsid w:val="00767475"/>
    <w:rsid w:val="00770746"/>
    <w:rsid w:val="00771BAE"/>
    <w:rsid w:val="007729C7"/>
    <w:rsid w:val="007730F4"/>
    <w:rsid w:val="0077441F"/>
    <w:rsid w:val="00777679"/>
    <w:rsid w:val="007776BF"/>
    <w:rsid w:val="00777E34"/>
    <w:rsid w:val="0078025E"/>
    <w:rsid w:val="00781649"/>
    <w:rsid w:val="0078181C"/>
    <w:rsid w:val="00781E92"/>
    <w:rsid w:val="00782296"/>
    <w:rsid w:val="007829C5"/>
    <w:rsid w:val="00783C83"/>
    <w:rsid w:val="0078433C"/>
    <w:rsid w:val="00784872"/>
    <w:rsid w:val="00784CA2"/>
    <w:rsid w:val="0078615C"/>
    <w:rsid w:val="00786976"/>
    <w:rsid w:val="007869BD"/>
    <w:rsid w:val="0079003D"/>
    <w:rsid w:val="0079005E"/>
    <w:rsid w:val="007901F0"/>
    <w:rsid w:val="00791A90"/>
    <w:rsid w:val="00792F6E"/>
    <w:rsid w:val="007937A9"/>
    <w:rsid w:val="0079448D"/>
    <w:rsid w:val="00795794"/>
    <w:rsid w:val="00795C75"/>
    <w:rsid w:val="00795EBF"/>
    <w:rsid w:val="00796F9A"/>
    <w:rsid w:val="00797270"/>
    <w:rsid w:val="007A0309"/>
    <w:rsid w:val="007A108E"/>
    <w:rsid w:val="007A1567"/>
    <w:rsid w:val="007A16DC"/>
    <w:rsid w:val="007A1CBF"/>
    <w:rsid w:val="007A33CA"/>
    <w:rsid w:val="007A37BA"/>
    <w:rsid w:val="007A3A0C"/>
    <w:rsid w:val="007A4481"/>
    <w:rsid w:val="007A46E8"/>
    <w:rsid w:val="007A4806"/>
    <w:rsid w:val="007A5E50"/>
    <w:rsid w:val="007A67CC"/>
    <w:rsid w:val="007A7452"/>
    <w:rsid w:val="007A7564"/>
    <w:rsid w:val="007B1A35"/>
    <w:rsid w:val="007B331C"/>
    <w:rsid w:val="007B4092"/>
    <w:rsid w:val="007B482D"/>
    <w:rsid w:val="007B56A9"/>
    <w:rsid w:val="007B5766"/>
    <w:rsid w:val="007B5A90"/>
    <w:rsid w:val="007B617A"/>
    <w:rsid w:val="007B6DB5"/>
    <w:rsid w:val="007C05C1"/>
    <w:rsid w:val="007C0B58"/>
    <w:rsid w:val="007C0C2A"/>
    <w:rsid w:val="007C273A"/>
    <w:rsid w:val="007C3287"/>
    <w:rsid w:val="007C443D"/>
    <w:rsid w:val="007C480E"/>
    <w:rsid w:val="007C4A46"/>
    <w:rsid w:val="007C4B14"/>
    <w:rsid w:val="007C552F"/>
    <w:rsid w:val="007C6A29"/>
    <w:rsid w:val="007C6CA2"/>
    <w:rsid w:val="007C77E3"/>
    <w:rsid w:val="007C7DD4"/>
    <w:rsid w:val="007D072C"/>
    <w:rsid w:val="007D18F4"/>
    <w:rsid w:val="007D19EC"/>
    <w:rsid w:val="007D2FB1"/>
    <w:rsid w:val="007D358D"/>
    <w:rsid w:val="007D472F"/>
    <w:rsid w:val="007D7825"/>
    <w:rsid w:val="007E0104"/>
    <w:rsid w:val="007E01A2"/>
    <w:rsid w:val="007E0850"/>
    <w:rsid w:val="007E2316"/>
    <w:rsid w:val="007E30EA"/>
    <w:rsid w:val="007E35AE"/>
    <w:rsid w:val="007E3E68"/>
    <w:rsid w:val="007E3EBC"/>
    <w:rsid w:val="007E3F54"/>
    <w:rsid w:val="007E4716"/>
    <w:rsid w:val="007E4831"/>
    <w:rsid w:val="007E62DF"/>
    <w:rsid w:val="007E740F"/>
    <w:rsid w:val="007E7967"/>
    <w:rsid w:val="007F0A8A"/>
    <w:rsid w:val="007F0E4F"/>
    <w:rsid w:val="007F1B86"/>
    <w:rsid w:val="007F21C6"/>
    <w:rsid w:val="007F3216"/>
    <w:rsid w:val="007F3444"/>
    <w:rsid w:val="007F3A16"/>
    <w:rsid w:val="007F3C53"/>
    <w:rsid w:val="007F487D"/>
    <w:rsid w:val="007F6BB8"/>
    <w:rsid w:val="008001D6"/>
    <w:rsid w:val="0080106D"/>
    <w:rsid w:val="00801957"/>
    <w:rsid w:val="00801E66"/>
    <w:rsid w:val="0080200E"/>
    <w:rsid w:val="0080437F"/>
    <w:rsid w:val="008056A4"/>
    <w:rsid w:val="008062E4"/>
    <w:rsid w:val="008068F8"/>
    <w:rsid w:val="008070CB"/>
    <w:rsid w:val="00807B28"/>
    <w:rsid w:val="00807D21"/>
    <w:rsid w:val="008109CA"/>
    <w:rsid w:val="00810D97"/>
    <w:rsid w:val="00810DAB"/>
    <w:rsid w:val="008112DD"/>
    <w:rsid w:val="00811D86"/>
    <w:rsid w:val="008124D1"/>
    <w:rsid w:val="0081432C"/>
    <w:rsid w:val="00814689"/>
    <w:rsid w:val="0081472D"/>
    <w:rsid w:val="00814E7C"/>
    <w:rsid w:val="00815116"/>
    <w:rsid w:val="00815369"/>
    <w:rsid w:val="008159FD"/>
    <w:rsid w:val="00815B34"/>
    <w:rsid w:val="008165F6"/>
    <w:rsid w:val="00817075"/>
    <w:rsid w:val="008204FD"/>
    <w:rsid w:val="00820C27"/>
    <w:rsid w:val="00820CAE"/>
    <w:rsid w:val="00821806"/>
    <w:rsid w:val="00821AF1"/>
    <w:rsid w:val="00822879"/>
    <w:rsid w:val="00823019"/>
    <w:rsid w:val="008238F3"/>
    <w:rsid w:val="00825361"/>
    <w:rsid w:val="00825882"/>
    <w:rsid w:val="00826A0E"/>
    <w:rsid w:val="00826A45"/>
    <w:rsid w:val="00826B4E"/>
    <w:rsid w:val="008273B9"/>
    <w:rsid w:val="00827680"/>
    <w:rsid w:val="008302AE"/>
    <w:rsid w:val="00830A6F"/>
    <w:rsid w:val="00830E11"/>
    <w:rsid w:val="0083133A"/>
    <w:rsid w:val="0083153F"/>
    <w:rsid w:val="00832569"/>
    <w:rsid w:val="00832AFD"/>
    <w:rsid w:val="00832C26"/>
    <w:rsid w:val="00832FEB"/>
    <w:rsid w:val="0083320F"/>
    <w:rsid w:val="0083324D"/>
    <w:rsid w:val="008335E0"/>
    <w:rsid w:val="00834A92"/>
    <w:rsid w:val="00834FF7"/>
    <w:rsid w:val="0083506D"/>
    <w:rsid w:val="00836B1A"/>
    <w:rsid w:val="00836CC8"/>
    <w:rsid w:val="00836D37"/>
    <w:rsid w:val="00837687"/>
    <w:rsid w:val="00841B54"/>
    <w:rsid w:val="0084224B"/>
    <w:rsid w:val="00842516"/>
    <w:rsid w:val="00843150"/>
    <w:rsid w:val="00843308"/>
    <w:rsid w:val="00843B5D"/>
    <w:rsid w:val="00843D03"/>
    <w:rsid w:val="00843F8B"/>
    <w:rsid w:val="00845900"/>
    <w:rsid w:val="00845ED6"/>
    <w:rsid w:val="008462F8"/>
    <w:rsid w:val="00846D71"/>
    <w:rsid w:val="00846DBD"/>
    <w:rsid w:val="0084764F"/>
    <w:rsid w:val="008479ED"/>
    <w:rsid w:val="00847B7C"/>
    <w:rsid w:val="008518D5"/>
    <w:rsid w:val="00852E0B"/>
    <w:rsid w:val="00852FFE"/>
    <w:rsid w:val="00854365"/>
    <w:rsid w:val="00854B2B"/>
    <w:rsid w:val="00854EA8"/>
    <w:rsid w:val="00856332"/>
    <w:rsid w:val="00856AC6"/>
    <w:rsid w:val="00857FC5"/>
    <w:rsid w:val="00860183"/>
    <w:rsid w:val="008605DB"/>
    <w:rsid w:val="00861085"/>
    <w:rsid w:val="0086288A"/>
    <w:rsid w:val="00863447"/>
    <w:rsid w:val="0086382A"/>
    <w:rsid w:val="00863880"/>
    <w:rsid w:val="00864571"/>
    <w:rsid w:val="008646A8"/>
    <w:rsid w:val="008647E9"/>
    <w:rsid w:val="00864B88"/>
    <w:rsid w:val="008658CB"/>
    <w:rsid w:val="00865F65"/>
    <w:rsid w:val="008665B7"/>
    <w:rsid w:val="0086675C"/>
    <w:rsid w:val="00866951"/>
    <w:rsid w:val="00866BDC"/>
    <w:rsid w:val="00866DCD"/>
    <w:rsid w:val="0086729E"/>
    <w:rsid w:val="00870C3D"/>
    <w:rsid w:val="008722DB"/>
    <w:rsid w:val="00872765"/>
    <w:rsid w:val="00872F03"/>
    <w:rsid w:val="00873433"/>
    <w:rsid w:val="008738C0"/>
    <w:rsid w:val="00874686"/>
    <w:rsid w:val="00875815"/>
    <w:rsid w:val="00875FCA"/>
    <w:rsid w:val="00876805"/>
    <w:rsid w:val="00876E78"/>
    <w:rsid w:val="0087723F"/>
    <w:rsid w:val="008776AD"/>
    <w:rsid w:val="0088054C"/>
    <w:rsid w:val="00880725"/>
    <w:rsid w:val="00880F2D"/>
    <w:rsid w:val="008815E4"/>
    <w:rsid w:val="00881723"/>
    <w:rsid w:val="00881798"/>
    <w:rsid w:val="00882114"/>
    <w:rsid w:val="008824FF"/>
    <w:rsid w:val="0088289C"/>
    <w:rsid w:val="00882B00"/>
    <w:rsid w:val="00882BC8"/>
    <w:rsid w:val="00883C35"/>
    <w:rsid w:val="00884949"/>
    <w:rsid w:val="008853E9"/>
    <w:rsid w:val="008877BF"/>
    <w:rsid w:val="008878D9"/>
    <w:rsid w:val="00887E42"/>
    <w:rsid w:val="00887FB2"/>
    <w:rsid w:val="00890388"/>
    <w:rsid w:val="00890517"/>
    <w:rsid w:val="008919C5"/>
    <w:rsid w:val="00891DB6"/>
    <w:rsid w:val="00892B19"/>
    <w:rsid w:val="00894B7B"/>
    <w:rsid w:val="008950F7"/>
    <w:rsid w:val="00895AEA"/>
    <w:rsid w:val="0089661E"/>
    <w:rsid w:val="0089689B"/>
    <w:rsid w:val="008975FD"/>
    <w:rsid w:val="00897877"/>
    <w:rsid w:val="00897EA6"/>
    <w:rsid w:val="008A09B2"/>
    <w:rsid w:val="008A1E84"/>
    <w:rsid w:val="008A1F52"/>
    <w:rsid w:val="008A21FE"/>
    <w:rsid w:val="008A27FD"/>
    <w:rsid w:val="008A35F5"/>
    <w:rsid w:val="008A3896"/>
    <w:rsid w:val="008A4782"/>
    <w:rsid w:val="008A686B"/>
    <w:rsid w:val="008A7019"/>
    <w:rsid w:val="008A7DFE"/>
    <w:rsid w:val="008B0DDA"/>
    <w:rsid w:val="008B1084"/>
    <w:rsid w:val="008B1837"/>
    <w:rsid w:val="008B1AFE"/>
    <w:rsid w:val="008B221B"/>
    <w:rsid w:val="008B3AEA"/>
    <w:rsid w:val="008B3E1A"/>
    <w:rsid w:val="008B4039"/>
    <w:rsid w:val="008B4B3A"/>
    <w:rsid w:val="008B4B79"/>
    <w:rsid w:val="008B4F76"/>
    <w:rsid w:val="008B5328"/>
    <w:rsid w:val="008B53E1"/>
    <w:rsid w:val="008B56AD"/>
    <w:rsid w:val="008B5895"/>
    <w:rsid w:val="008B59B9"/>
    <w:rsid w:val="008B5DEB"/>
    <w:rsid w:val="008B687B"/>
    <w:rsid w:val="008B7D04"/>
    <w:rsid w:val="008B7DE4"/>
    <w:rsid w:val="008C0502"/>
    <w:rsid w:val="008C0956"/>
    <w:rsid w:val="008C16B5"/>
    <w:rsid w:val="008C1BE4"/>
    <w:rsid w:val="008C25A2"/>
    <w:rsid w:val="008C2DBA"/>
    <w:rsid w:val="008C2E95"/>
    <w:rsid w:val="008C316A"/>
    <w:rsid w:val="008C3685"/>
    <w:rsid w:val="008C36D0"/>
    <w:rsid w:val="008C3A2F"/>
    <w:rsid w:val="008C3BFB"/>
    <w:rsid w:val="008C4065"/>
    <w:rsid w:val="008C472E"/>
    <w:rsid w:val="008C48FA"/>
    <w:rsid w:val="008C63B9"/>
    <w:rsid w:val="008C6619"/>
    <w:rsid w:val="008C71FC"/>
    <w:rsid w:val="008C779D"/>
    <w:rsid w:val="008C7C0A"/>
    <w:rsid w:val="008C7C9E"/>
    <w:rsid w:val="008D130E"/>
    <w:rsid w:val="008D1FB5"/>
    <w:rsid w:val="008D272E"/>
    <w:rsid w:val="008D28CA"/>
    <w:rsid w:val="008D29B3"/>
    <w:rsid w:val="008D3918"/>
    <w:rsid w:val="008D3A40"/>
    <w:rsid w:val="008D3B01"/>
    <w:rsid w:val="008D4EAA"/>
    <w:rsid w:val="008D58CA"/>
    <w:rsid w:val="008D5B99"/>
    <w:rsid w:val="008D6E38"/>
    <w:rsid w:val="008D6EA8"/>
    <w:rsid w:val="008D7421"/>
    <w:rsid w:val="008D7877"/>
    <w:rsid w:val="008D78D8"/>
    <w:rsid w:val="008D7C89"/>
    <w:rsid w:val="008D7D94"/>
    <w:rsid w:val="008E00A0"/>
    <w:rsid w:val="008E1457"/>
    <w:rsid w:val="008E16EE"/>
    <w:rsid w:val="008E2423"/>
    <w:rsid w:val="008E2833"/>
    <w:rsid w:val="008E2BCD"/>
    <w:rsid w:val="008E3560"/>
    <w:rsid w:val="008E3764"/>
    <w:rsid w:val="008E407A"/>
    <w:rsid w:val="008E47FF"/>
    <w:rsid w:val="008E4E86"/>
    <w:rsid w:val="008E50C8"/>
    <w:rsid w:val="008E571B"/>
    <w:rsid w:val="008E62B8"/>
    <w:rsid w:val="008E68A1"/>
    <w:rsid w:val="008E6D76"/>
    <w:rsid w:val="008E7C33"/>
    <w:rsid w:val="008F1485"/>
    <w:rsid w:val="008F19B0"/>
    <w:rsid w:val="008F1F67"/>
    <w:rsid w:val="008F2B22"/>
    <w:rsid w:val="008F4AC6"/>
    <w:rsid w:val="008F4DE4"/>
    <w:rsid w:val="008F6390"/>
    <w:rsid w:val="008F6D0F"/>
    <w:rsid w:val="008F7AFD"/>
    <w:rsid w:val="008F7B43"/>
    <w:rsid w:val="009009D3"/>
    <w:rsid w:val="00902041"/>
    <w:rsid w:val="00902075"/>
    <w:rsid w:val="00903831"/>
    <w:rsid w:val="0090410A"/>
    <w:rsid w:val="00904AC5"/>
    <w:rsid w:val="00905CB9"/>
    <w:rsid w:val="00905E24"/>
    <w:rsid w:val="009061A4"/>
    <w:rsid w:val="009074BE"/>
    <w:rsid w:val="0090775A"/>
    <w:rsid w:val="009107E7"/>
    <w:rsid w:val="00910A12"/>
    <w:rsid w:val="00910CBD"/>
    <w:rsid w:val="00910DC7"/>
    <w:rsid w:val="00912126"/>
    <w:rsid w:val="009129B2"/>
    <w:rsid w:val="00912BF1"/>
    <w:rsid w:val="0091320B"/>
    <w:rsid w:val="00913E98"/>
    <w:rsid w:val="0091421E"/>
    <w:rsid w:val="009145D0"/>
    <w:rsid w:val="009148B0"/>
    <w:rsid w:val="009149CD"/>
    <w:rsid w:val="009149F6"/>
    <w:rsid w:val="0091502F"/>
    <w:rsid w:val="0091515F"/>
    <w:rsid w:val="00916422"/>
    <w:rsid w:val="0091649A"/>
    <w:rsid w:val="00916C1A"/>
    <w:rsid w:val="009176D0"/>
    <w:rsid w:val="0092054D"/>
    <w:rsid w:val="009212DA"/>
    <w:rsid w:val="00922380"/>
    <w:rsid w:val="00922468"/>
    <w:rsid w:val="0092268B"/>
    <w:rsid w:val="009241EC"/>
    <w:rsid w:val="00924408"/>
    <w:rsid w:val="009244A7"/>
    <w:rsid w:val="0092608C"/>
    <w:rsid w:val="009260FD"/>
    <w:rsid w:val="00926B52"/>
    <w:rsid w:val="00926BE2"/>
    <w:rsid w:val="009270D5"/>
    <w:rsid w:val="00930120"/>
    <w:rsid w:val="00930767"/>
    <w:rsid w:val="00930C52"/>
    <w:rsid w:val="00930CA1"/>
    <w:rsid w:val="00932010"/>
    <w:rsid w:val="0093284D"/>
    <w:rsid w:val="0093284F"/>
    <w:rsid w:val="00934170"/>
    <w:rsid w:val="009346D4"/>
    <w:rsid w:val="009349E0"/>
    <w:rsid w:val="009363E4"/>
    <w:rsid w:val="009372E9"/>
    <w:rsid w:val="00937807"/>
    <w:rsid w:val="00937E9C"/>
    <w:rsid w:val="0094070C"/>
    <w:rsid w:val="00940795"/>
    <w:rsid w:val="0094099F"/>
    <w:rsid w:val="00940BBE"/>
    <w:rsid w:val="00940BC2"/>
    <w:rsid w:val="00940D42"/>
    <w:rsid w:val="00940EE1"/>
    <w:rsid w:val="00941496"/>
    <w:rsid w:val="00941697"/>
    <w:rsid w:val="009422D5"/>
    <w:rsid w:val="00942680"/>
    <w:rsid w:val="00942FD5"/>
    <w:rsid w:val="009443FD"/>
    <w:rsid w:val="00944468"/>
    <w:rsid w:val="0094532C"/>
    <w:rsid w:val="00945CAA"/>
    <w:rsid w:val="009467F9"/>
    <w:rsid w:val="0094691D"/>
    <w:rsid w:val="009479E5"/>
    <w:rsid w:val="00950AA5"/>
    <w:rsid w:val="009521F1"/>
    <w:rsid w:val="00952412"/>
    <w:rsid w:val="00953D1D"/>
    <w:rsid w:val="00954EE8"/>
    <w:rsid w:val="00955B3C"/>
    <w:rsid w:val="00955FCF"/>
    <w:rsid w:val="009560A9"/>
    <w:rsid w:val="0095643B"/>
    <w:rsid w:val="0095713E"/>
    <w:rsid w:val="00957529"/>
    <w:rsid w:val="00957959"/>
    <w:rsid w:val="00957AD8"/>
    <w:rsid w:val="00957CB3"/>
    <w:rsid w:val="0096078B"/>
    <w:rsid w:val="009617D8"/>
    <w:rsid w:val="00961BC9"/>
    <w:rsid w:val="009622E9"/>
    <w:rsid w:val="0096270D"/>
    <w:rsid w:val="00965F53"/>
    <w:rsid w:val="0096611E"/>
    <w:rsid w:val="00966162"/>
    <w:rsid w:val="00966762"/>
    <w:rsid w:val="00967BBC"/>
    <w:rsid w:val="00967D40"/>
    <w:rsid w:val="00971B98"/>
    <w:rsid w:val="00972B54"/>
    <w:rsid w:val="00973789"/>
    <w:rsid w:val="00973B7B"/>
    <w:rsid w:val="00973D7D"/>
    <w:rsid w:val="009741EB"/>
    <w:rsid w:val="00974EB6"/>
    <w:rsid w:val="009759FF"/>
    <w:rsid w:val="00975C04"/>
    <w:rsid w:val="00976636"/>
    <w:rsid w:val="00977256"/>
    <w:rsid w:val="00977A4F"/>
    <w:rsid w:val="0098095B"/>
    <w:rsid w:val="00980BFF"/>
    <w:rsid w:val="009813D6"/>
    <w:rsid w:val="0098221A"/>
    <w:rsid w:val="009825AD"/>
    <w:rsid w:val="009825C2"/>
    <w:rsid w:val="00983615"/>
    <w:rsid w:val="00983E51"/>
    <w:rsid w:val="00983F97"/>
    <w:rsid w:val="00984185"/>
    <w:rsid w:val="00984ABC"/>
    <w:rsid w:val="0098584F"/>
    <w:rsid w:val="00985B36"/>
    <w:rsid w:val="00986109"/>
    <w:rsid w:val="009863C8"/>
    <w:rsid w:val="00990350"/>
    <w:rsid w:val="009910B1"/>
    <w:rsid w:val="009911CC"/>
    <w:rsid w:val="00991C2C"/>
    <w:rsid w:val="00991FA1"/>
    <w:rsid w:val="009921BE"/>
    <w:rsid w:val="00992BDE"/>
    <w:rsid w:val="0099346D"/>
    <w:rsid w:val="00993C84"/>
    <w:rsid w:val="009942D6"/>
    <w:rsid w:val="009947A1"/>
    <w:rsid w:val="00994962"/>
    <w:rsid w:val="00994A03"/>
    <w:rsid w:val="00995431"/>
    <w:rsid w:val="00997032"/>
    <w:rsid w:val="009A1571"/>
    <w:rsid w:val="009A1A3A"/>
    <w:rsid w:val="009A1A71"/>
    <w:rsid w:val="009A1D0C"/>
    <w:rsid w:val="009A273A"/>
    <w:rsid w:val="009A295A"/>
    <w:rsid w:val="009A2A02"/>
    <w:rsid w:val="009A2FA2"/>
    <w:rsid w:val="009A3057"/>
    <w:rsid w:val="009A496D"/>
    <w:rsid w:val="009A5489"/>
    <w:rsid w:val="009A5960"/>
    <w:rsid w:val="009A5F50"/>
    <w:rsid w:val="009A659F"/>
    <w:rsid w:val="009A6D65"/>
    <w:rsid w:val="009A70BC"/>
    <w:rsid w:val="009A75DE"/>
    <w:rsid w:val="009A7747"/>
    <w:rsid w:val="009B0379"/>
    <w:rsid w:val="009B05BA"/>
    <w:rsid w:val="009B05C8"/>
    <w:rsid w:val="009B0ABA"/>
    <w:rsid w:val="009B118D"/>
    <w:rsid w:val="009B1782"/>
    <w:rsid w:val="009B17A8"/>
    <w:rsid w:val="009B1A9B"/>
    <w:rsid w:val="009B1E83"/>
    <w:rsid w:val="009B2D9E"/>
    <w:rsid w:val="009B72F7"/>
    <w:rsid w:val="009B7556"/>
    <w:rsid w:val="009B7F4F"/>
    <w:rsid w:val="009C0367"/>
    <w:rsid w:val="009C0900"/>
    <w:rsid w:val="009C0A2F"/>
    <w:rsid w:val="009C0E9A"/>
    <w:rsid w:val="009C1533"/>
    <w:rsid w:val="009C19FA"/>
    <w:rsid w:val="009C3A1F"/>
    <w:rsid w:val="009C3FB2"/>
    <w:rsid w:val="009C5D35"/>
    <w:rsid w:val="009C5F9D"/>
    <w:rsid w:val="009C63DC"/>
    <w:rsid w:val="009C6551"/>
    <w:rsid w:val="009C6C5F"/>
    <w:rsid w:val="009C705F"/>
    <w:rsid w:val="009C7212"/>
    <w:rsid w:val="009D178A"/>
    <w:rsid w:val="009D1F8D"/>
    <w:rsid w:val="009D28B6"/>
    <w:rsid w:val="009D2BF9"/>
    <w:rsid w:val="009D352F"/>
    <w:rsid w:val="009D4595"/>
    <w:rsid w:val="009D486C"/>
    <w:rsid w:val="009D55D7"/>
    <w:rsid w:val="009D591E"/>
    <w:rsid w:val="009D60C9"/>
    <w:rsid w:val="009D6161"/>
    <w:rsid w:val="009D6A30"/>
    <w:rsid w:val="009D6F5E"/>
    <w:rsid w:val="009D75C3"/>
    <w:rsid w:val="009D7C52"/>
    <w:rsid w:val="009E04EC"/>
    <w:rsid w:val="009E05D2"/>
    <w:rsid w:val="009E23DD"/>
    <w:rsid w:val="009E316D"/>
    <w:rsid w:val="009E3186"/>
    <w:rsid w:val="009E3655"/>
    <w:rsid w:val="009E3877"/>
    <w:rsid w:val="009E5D5F"/>
    <w:rsid w:val="009E6C51"/>
    <w:rsid w:val="009F0002"/>
    <w:rsid w:val="009F06D6"/>
    <w:rsid w:val="009F0BBF"/>
    <w:rsid w:val="009F0EF4"/>
    <w:rsid w:val="009F1031"/>
    <w:rsid w:val="009F1B27"/>
    <w:rsid w:val="009F24EA"/>
    <w:rsid w:val="009F3406"/>
    <w:rsid w:val="009F379F"/>
    <w:rsid w:val="009F43AD"/>
    <w:rsid w:val="009F5A3E"/>
    <w:rsid w:val="009F5B6D"/>
    <w:rsid w:val="009F6335"/>
    <w:rsid w:val="009F7A22"/>
    <w:rsid w:val="009F7F22"/>
    <w:rsid w:val="00A00BB5"/>
    <w:rsid w:val="00A011F5"/>
    <w:rsid w:val="00A0190C"/>
    <w:rsid w:val="00A01C8C"/>
    <w:rsid w:val="00A01F4A"/>
    <w:rsid w:val="00A02875"/>
    <w:rsid w:val="00A02C16"/>
    <w:rsid w:val="00A035B9"/>
    <w:rsid w:val="00A0418C"/>
    <w:rsid w:val="00A05BBF"/>
    <w:rsid w:val="00A073BB"/>
    <w:rsid w:val="00A10402"/>
    <w:rsid w:val="00A1058A"/>
    <w:rsid w:val="00A10A7A"/>
    <w:rsid w:val="00A110B7"/>
    <w:rsid w:val="00A110FA"/>
    <w:rsid w:val="00A11BB0"/>
    <w:rsid w:val="00A12B4D"/>
    <w:rsid w:val="00A12BFF"/>
    <w:rsid w:val="00A12E58"/>
    <w:rsid w:val="00A132ED"/>
    <w:rsid w:val="00A144CE"/>
    <w:rsid w:val="00A14846"/>
    <w:rsid w:val="00A156C9"/>
    <w:rsid w:val="00A16C59"/>
    <w:rsid w:val="00A17BE5"/>
    <w:rsid w:val="00A20281"/>
    <w:rsid w:val="00A2071A"/>
    <w:rsid w:val="00A20CA6"/>
    <w:rsid w:val="00A20CE9"/>
    <w:rsid w:val="00A217FF"/>
    <w:rsid w:val="00A21FF6"/>
    <w:rsid w:val="00A22BFF"/>
    <w:rsid w:val="00A23168"/>
    <w:rsid w:val="00A24ECA"/>
    <w:rsid w:val="00A25613"/>
    <w:rsid w:val="00A257B8"/>
    <w:rsid w:val="00A259F5"/>
    <w:rsid w:val="00A26E2F"/>
    <w:rsid w:val="00A26F49"/>
    <w:rsid w:val="00A274EE"/>
    <w:rsid w:val="00A276BC"/>
    <w:rsid w:val="00A27B3F"/>
    <w:rsid w:val="00A300AA"/>
    <w:rsid w:val="00A3113C"/>
    <w:rsid w:val="00A317B8"/>
    <w:rsid w:val="00A32899"/>
    <w:rsid w:val="00A32F20"/>
    <w:rsid w:val="00A3317F"/>
    <w:rsid w:val="00A332B1"/>
    <w:rsid w:val="00A3337C"/>
    <w:rsid w:val="00A344E7"/>
    <w:rsid w:val="00A350A1"/>
    <w:rsid w:val="00A351F3"/>
    <w:rsid w:val="00A3522F"/>
    <w:rsid w:val="00A35541"/>
    <w:rsid w:val="00A35575"/>
    <w:rsid w:val="00A359A6"/>
    <w:rsid w:val="00A36859"/>
    <w:rsid w:val="00A36BD8"/>
    <w:rsid w:val="00A37155"/>
    <w:rsid w:val="00A3739E"/>
    <w:rsid w:val="00A4005D"/>
    <w:rsid w:val="00A402C3"/>
    <w:rsid w:val="00A403D2"/>
    <w:rsid w:val="00A410C7"/>
    <w:rsid w:val="00A42CDB"/>
    <w:rsid w:val="00A4314B"/>
    <w:rsid w:val="00A43D16"/>
    <w:rsid w:val="00A44309"/>
    <w:rsid w:val="00A4478A"/>
    <w:rsid w:val="00A511E5"/>
    <w:rsid w:val="00A512BE"/>
    <w:rsid w:val="00A51817"/>
    <w:rsid w:val="00A51E0C"/>
    <w:rsid w:val="00A525B0"/>
    <w:rsid w:val="00A52E1B"/>
    <w:rsid w:val="00A53027"/>
    <w:rsid w:val="00A53190"/>
    <w:rsid w:val="00A53F8E"/>
    <w:rsid w:val="00A56424"/>
    <w:rsid w:val="00A568DF"/>
    <w:rsid w:val="00A56C95"/>
    <w:rsid w:val="00A5708F"/>
    <w:rsid w:val="00A57292"/>
    <w:rsid w:val="00A60007"/>
    <w:rsid w:val="00A600DB"/>
    <w:rsid w:val="00A60BDC"/>
    <w:rsid w:val="00A627D0"/>
    <w:rsid w:val="00A62819"/>
    <w:rsid w:val="00A62A84"/>
    <w:rsid w:val="00A63C77"/>
    <w:rsid w:val="00A6479B"/>
    <w:rsid w:val="00A65854"/>
    <w:rsid w:val="00A7078D"/>
    <w:rsid w:val="00A70F77"/>
    <w:rsid w:val="00A72846"/>
    <w:rsid w:val="00A72E23"/>
    <w:rsid w:val="00A74692"/>
    <w:rsid w:val="00A749D3"/>
    <w:rsid w:val="00A74A7C"/>
    <w:rsid w:val="00A755E9"/>
    <w:rsid w:val="00A75862"/>
    <w:rsid w:val="00A75E99"/>
    <w:rsid w:val="00A7718E"/>
    <w:rsid w:val="00A80985"/>
    <w:rsid w:val="00A80A0B"/>
    <w:rsid w:val="00A80B35"/>
    <w:rsid w:val="00A80F41"/>
    <w:rsid w:val="00A80FB1"/>
    <w:rsid w:val="00A81022"/>
    <w:rsid w:val="00A81E9F"/>
    <w:rsid w:val="00A828A8"/>
    <w:rsid w:val="00A835D9"/>
    <w:rsid w:val="00A851CF"/>
    <w:rsid w:val="00A8598D"/>
    <w:rsid w:val="00A86568"/>
    <w:rsid w:val="00A8705A"/>
    <w:rsid w:val="00A870CC"/>
    <w:rsid w:val="00A87743"/>
    <w:rsid w:val="00A878E3"/>
    <w:rsid w:val="00A904C8"/>
    <w:rsid w:val="00A9103D"/>
    <w:rsid w:val="00A91329"/>
    <w:rsid w:val="00A91622"/>
    <w:rsid w:val="00A9288C"/>
    <w:rsid w:val="00A92A7E"/>
    <w:rsid w:val="00A92DB8"/>
    <w:rsid w:val="00A940A5"/>
    <w:rsid w:val="00A94480"/>
    <w:rsid w:val="00A95A11"/>
    <w:rsid w:val="00A95A1C"/>
    <w:rsid w:val="00A95B2F"/>
    <w:rsid w:val="00A96ECE"/>
    <w:rsid w:val="00A9706A"/>
    <w:rsid w:val="00A97C17"/>
    <w:rsid w:val="00A97F9F"/>
    <w:rsid w:val="00AA01AB"/>
    <w:rsid w:val="00AA0C6D"/>
    <w:rsid w:val="00AA1509"/>
    <w:rsid w:val="00AA180F"/>
    <w:rsid w:val="00AA2265"/>
    <w:rsid w:val="00AA295D"/>
    <w:rsid w:val="00AA2EF3"/>
    <w:rsid w:val="00AA46F8"/>
    <w:rsid w:val="00AA5628"/>
    <w:rsid w:val="00AA6699"/>
    <w:rsid w:val="00AA66D2"/>
    <w:rsid w:val="00AA6BD8"/>
    <w:rsid w:val="00AA7D79"/>
    <w:rsid w:val="00AA7F50"/>
    <w:rsid w:val="00AA7FB4"/>
    <w:rsid w:val="00AB00FD"/>
    <w:rsid w:val="00AB03A6"/>
    <w:rsid w:val="00AB0761"/>
    <w:rsid w:val="00AB0C0B"/>
    <w:rsid w:val="00AB1628"/>
    <w:rsid w:val="00AB1AE0"/>
    <w:rsid w:val="00AB1F52"/>
    <w:rsid w:val="00AB20CA"/>
    <w:rsid w:val="00AB28BF"/>
    <w:rsid w:val="00AB3F7F"/>
    <w:rsid w:val="00AB4155"/>
    <w:rsid w:val="00AB4426"/>
    <w:rsid w:val="00AB4FA1"/>
    <w:rsid w:val="00AB541F"/>
    <w:rsid w:val="00AB58A2"/>
    <w:rsid w:val="00AB5961"/>
    <w:rsid w:val="00AB6AC7"/>
    <w:rsid w:val="00AC03AF"/>
    <w:rsid w:val="00AC05FE"/>
    <w:rsid w:val="00AC176C"/>
    <w:rsid w:val="00AC178A"/>
    <w:rsid w:val="00AC21F7"/>
    <w:rsid w:val="00AC24CB"/>
    <w:rsid w:val="00AC2733"/>
    <w:rsid w:val="00AC3A27"/>
    <w:rsid w:val="00AC3ED4"/>
    <w:rsid w:val="00AC53B8"/>
    <w:rsid w:val="00AC5714"/>
    <w:rsid w:val="00AC5954"/>
    <w:rsid w:val="00AC5CCF"/>
    <w:rsid w:val="00AC5CD8"/>
    <w:rsid w:val="00AC62B1"/>
    <w:rsid w:val="00AC62C8"/>
    <w:rsid w:val="00AD0232"/>
    <w:rsid w:val="00AD049F"/>
    <w:rsid w:val="00AD2A98"/>
    <w:rsid w:val="00AD2CCF"/>
    <w:rsid w:val="00AD2F92"/>
    <w:rsid w:val="00AD36D8"/>
    <w:rsid w:val="00AD3CBD"/>
    <w:rsid w:val="00AD4A45"/>
    <w:rsid w:val="00AD4F2E"/>
    <w:rsid w:val="00AD5154"/>
    <w:rsid w:val="00AD5175"/>
    <w:rsid w:val="00AD562D"/>
    <w:rsid w:val="00AD59A0"/>
    <w:rsid w:val="00AD756D"/>
    <w:rsid w:val="00AE053F"/>
    <w:rsid w:val="00AE075F"/>
    <w:rsid w:val="00AE0CE9"/>
    <w:rsid w:val="00AE1275"/>
    <w:rsid w:val="00AE240B"/>
    <w:rsid w:val="00AE2A9C"/>
    <w:rsid w:val="00AE31E7"/>
    <w:rsid w:val="00AE3701"/>
    <w:rsid w:val="00AE4981"/>
    <w:rsid w:val="00AE4B66"/>
    <w:rsid w:val="00AE4CA4"/>
    <w:rsid w:val="00AE5274"/>
    <w:rsid w:val="00AE5C8A"/>
    <w:rsid w:val="00AF0A35"/>
    <w:rsid w:val="00AF13A5"/>
    <w:rsid w:val="00AF1FBC"/>
    <w:rsid w:val="00AF23A5"/>
    <w:rsid w:val="00AF2C95"/>
    <w:rsid w:val="00AF39A5"/>
    <w:rsid w:val="00AF4747"/>
    <w:rsid w:val="00AF5229"/>
    <w:rsid w:val="00AF5371"/>
    <w:rsid w:val="00AF59C6"/>
    <w:rsid w:val="00AF5C95"/>
    <w:rsid w:val="00AF63CC"/>
    <w:rsid w:val="00AF7744"/>
    <w:rsid w:val="00AF7B7B"/>
    <w:rsid w:val="00B01096"/>
    <w:rsid w:val="00B011E3"/>
    <w:rsid w:val="00B02319"/>
    <w:rsid w:val="00B02941"/>
    <w:rsid w:val="00B03119"/>
    <w:rsid w:val="00B03A0D"/>
    <w:rsid w:val="00B04706"/>
    <w:rsid w:val="00B04801"/>
    <w:rsid w:val="00B05295"/>
    <w:rsid w:val="00B0529E"/>
    <w:rsid w:val="00B06A0C"/>
    <w:rsid w:val="00B07A0B"/>
    <w:rsid w:val="00B106D3"/>
    <w:rsid w:val="00B10AED"/>
    <w:rsid w:val="00B11077"/>
    <w:rsid w:val="00B11309"/>
    <w:rsid w:val="00B11C9E"/>
    <w:rsid w:val="00B11F98"/>
    <w:rsid w:val="00B12275"/>
    <w:rsid w:val="00B12315"/>
    <w:rsid w:val="00B126CF"/>
    <w:rsid w:val="00B13B4B"/>
    <w:rsid w:val="00B13BEE"/>
    <w:rsid w:val="00B146BB"/>
    <w:rsid w:val="00B14E7F"/>
    <w:rsid w:val="00B15328"/>
    <w:rsid w:val="00B16918"/>
    <w:rsid w:val="00B171BA"/>
    <w:rsid w:val="00B17B25"/>
    <w:rsid w:val="00B21DCC"/>
    <w:rsid w:val="00B221ED"/>
    <w:rsid w:val="00B22225"/>
    <w:rsid w:val="00B226C7"/>
    <w:rsid w:val="00B22D5A"/>
    <w:rsid w:val="00B236E8"/>
    <w:rsid w:val="00B24283"/>
    <w:rsid w:val="00B246E1"/>
    <w:rsid w:val="00B274F8"/>
    <w:rsid w:val="00B27A66"/>
    <w:rsid w:val="00B27E90"/>
    <w:rsid w:val="00B3088D"/>
    <w:rsid w:val="00B30EFF"/>
    <w:rsid w:val="00B311EF"/>
    <w:rsid w:val="00B3291E"/>
    <w:rsid w:val="00B32BDF"/>
    <w:rsid w:val="00B34162"/>
    <w:rsid w:val="00B3489D"/>
    <w:rsid w:val="00B34C46"/>
    <w:rsid w:val="00B35672"/>
    <w:rsid w:val="00B35F90"/>
    <w:rsid w:val="00B36538"/>
    <w:rsid w:val="00B37E13"/>
    <w:rsid w:val="00B37FBC"/>
    <w:rsid w:val="00B40991"/>
    <w:rsid w:val="00B41461"/>
    <w:rsid w:val="00B4226F"/>
    <w:rsid w:val="00B427C1"/>
    <w:rsid w:val="00B4356F"/>
    <w:rsid w:val="00B44928"/>
    <w:rsid w:val="00B44A85"/>
    <w:rsid w:val="00B44DCD"/>
    <w:rsid w:val="00B45EC6"/>
    <w:rsid w:val="00B4625E"/>
    <w:rsid w:val="00B47E05"/>
    <w:rsid w:val="00B47F5F"/>
    <w:rsid w:val="00B50974"/>
    <w:rsid w:val="00B54CE3"/>
    <w:rsid w:val="00B55CFA"/>
    <w:rsid w:val="00B56816"/>
    <w:rsid w:val="00B60C67"/>
    <w:rsid w:val="00B61243"/>
    <w:rsid w:val="00B61EFF"/>
    <w:rsid w:val="00B62170"/>
    <w:rsid w:val="00B626E2"/>
    <w:rsid w:val="00B628C9"/>
    <w:rsid w:val="00B62D76"/>
    <w:rsid w:val="00B62FBC"/>
    <w:rsid w:val="00B64A84"/>
    <w:rsid w:val="00B6533C"/>
    <w:rsid w:val="00B65C20"/>
    <w:rsid w:val="00B65C9F"/>
    <w:rsid w:val="00B65FCC"/>
    <w:rsid w:val="00B672E7"/>
    <w:rsid w:val="00B675E5"/>
    <w:rsid w:val="00B7030E"/>
    <w:rsid w:val="00B70402"/>
    <w:rsid w:val="00B707B1"/>
    <w:rsid w:val="00B70B20"/>
    <w:rsid w:val="00B71164"/>
    <w:rsid w:val="00B71339"/>
    <w:rsid w:val="00B72327"/>
    <w:rsid w:val="00B72B68"/>
    <w:rsid w:val="00B73E04"/>
    <w:rsid w:val="00B73F27"/>
    <w:rsid w:val="00B745AF"/>
    <w:rsid w:val="00B77873"/>
    <w:rsid w:val="00B77B1D"/>
    <w:rsid w:val="00B77B4B"/>
    <w:rsid w:val="00B826A0"/>
    <w:rsid w:val="00B8405C"/>
    <w:rsid w:val="00B84B50"/>
    <w:rsid w:val="00B84DDF"/>
    <w:rsid w:val="00B870AB"/>
    <w:rsid w:val="00B8777C"/>
    <w:rsid w:val="00B87827"/>
    <w:rsid w:val="00B87905"/>
    <w:rsid w:val="00B901DA"/>
    <w:rsid w:val="00B90E7E"/>
    <w:rsid w:val="00B91625"/>
    <w:rsid w:val="00B9285E"/>
    <w:rsid w:val="00B93503"/>
    <w:rsid w:val="00B94EB5"/>
    <w:rsid w:val="00B954B3"/>
    <w:rsid w:val="00B96CD7"/>
    <w:rsid w:val="00B97F3B"/>
    <w:rsid w:val="00BA174B"/>
    <w:rsid w:val="00BA26B0"/>
    <w:rsid w:val="00BA38DF"/>
    <w:rsid w:val="00BA4109"/>
    <w:rsid w:val="00BA4711"/>
    <w:rsid w:val="00BA4884"/>
    <w:rsid w:val="00BA4DA6"/>
    <w:rsid w:val="00BA4F27"/>
    <w:rsid w:val="00BA54C1"/>
    <w:rsid w:val="00BA5CE0"/>
    <w:rsid w:val="00BA68DD"/>
    <w:rsid w:val="00BA6F3A"/>
    <w:rsid w:val="00BB0230"/>
    <w:rsid w:val="00BB0275"/>
    <w:rsid w:val="00BB0370"/>
    <w:rsid w:val="00BB06AE"/>
    <w:rsid w:val="00BB0C5C"/>
    <w:rsid w:val="00BB102F"/>
    <w:rsid w:val="00BB154A"/>
    <w:rsid w:val="00BB1E03"/>
    <w:rsid w:val="00BB2CFC"/>
    <w:rsid w:val="00BB38EE"/>
    <w:rsid w:val="00BB497B"/>
    <w:rsid w:val="00BB51F3"/>
    <w:rsid w:val="00BB61FE"/>
    <w:rsid w:val="00BB7627"/>
    <w:rsid w:val="00BC06C1"/>
    <w:rsid w:val="00BC14AC"/>
    <w:rsid w:val="00BC2070"/>
    <w:rsid w:val="00BC32C9"/>
    <w:rsid w:val="00BC3AA1"/>
    <w:rsid w:val="00BC3CA4"/>
    <w:rsid w:val="00BC4BE7"/>
    <w:rsid w:val="00BC548E"/>
    <w:rsid w:val="00BC5567"/>
    <w:rsid w:val="00BC652D"/>
    <w:rsid w:val="00BC6582"/>
    <w:rsid w:val="00BC6DE8"/>
    <w:rsid w:val="00BC7079"/>
    <w:rsid w:val="00BC748B"/>
    <w:rsid w:val="00BC7CDC"/>
    <w:rsid w:val="00BC7DD1"/>
    <w:rsid w:val="00BD06B1"/>
    <w:rsid w:val="00BD1066"/>
    <w:rsid w:val="00BD13A5"/>
    <w:rsid w:val="00BD1454"/>
    <w:rsid w:val="00BD2506"/>
    <w:rsid w:val="00BD2655"/>
    <w:rsid w:val="00BD2E8F"/>
    <w:rsid w:val="00BD306C"/>
    <w:rsid w:val="00BD3AE8"/>
    <w:rsid w:val="00BD6F79"/>
    <w:rsid w:val="00BD7196"/>
    <w:rsid w:val="00BD75DC"/>
    <w:rsid w:val="00BD79EE"/>
    <w:rsid w:val="00BE156B"/>
    <w:rsid w:val="00BE28E7"/>
    <w:rsid w:val="00BE3D42"/>
    <w:rsid w:val="00BE482E"/>
    <w:rsid w:val="00BE4A7F"/>
    <w:rsid w:val="00BE59B0"/>
    <w:rsid w:val="00BE5B9B"/>
    <w:rsid w:val="00BE5F10"/>
    <w:rsid w:val="00BE6BE1"/>
    <w:rsid w:val="00BF2612"/>
    <w:rsid w:val="00BF3A01"/>
    <w:rsid w:val="00BF42A6"/>
    <w:rsid w:val="00BF4A96"/>
    <w:rsid w:val="00BF4C5B"/>
    <w:rsid w:val="00BF5749"/>
    <w:rsid w:val="00BF581C"/>
    <w:rsid w:val="00BF7171"/>
    <w:rsid w:val="00BF7309"/>
    <w:rsid w:val="00BF7FA3"/>
    <w:rsid w:val="00C00BF1"/>
    <w:rsid w:val="00C018F7"/>
    <w:rsid w:val="00C01A8E"/>
    <w:rsid w:val="00C020C0"/>
    <w:rsid w:val="00C02144"/>
    <w:rsid w:val="00C02665"/>
    <w:rsid w:val="00C02E06"/>
    <w:rsid w:val="00C04780"/>
    <w:rsid w:val="00C047B5"/>
    <w:rsid w:val="00C04AA7"/>
    <w:rsid w:val="00C04AC6"/>
    <w:rsid w:val="00C05F71"/>
    <w:rsid w:val="00C06069"/>
    <w:rsid w:val="00C06427"/>
    <w:rsid w:val="00C069E6"/>
    <w:rsid w:val="00C07416"/>
    <w:rsid w:val="00C07E94"/>
    <w:rsid w:val="00C10177"/>
    <w:rsid w:val="00C11575"/>
    <w:rsid w:val="00C11588"/>
    <w:rsid w:val="00C12D3F"/>
    <w:rsid w:val="00C12E71"/>
    <w:rsid w:val="00C12F5D"/>
    <w:rsid w:val="00C13815"/>
    <w:rsid w:val="00C139D8"/>
    <w:rsid w:val="00C14BA4"/>
    <w:rsid w:val="00C1529B"/>
    <w:rsid w:val="00C162E2"/>
    <w:rsid w:val="00C1675C"/>
    <w:rsid w:val="00C16E40"/>
    <w:rsid w:val="00C17477"/>
    <w:rsid w:val="00C21103"/>
    <w:rsid w:val="00C217B2"/>
    <w:rsid w:val="00C21959"/>
    <w:rsid w:val="00C23AE8"/>
    <w:rsid w:val="00C2442D"/>
    <w:rsid w:val="00C25183"/>
    <w:rsid w:val="00C25E81"/>
    <w:rsid w:val="00C31185"/>
    <w:rsid w:val="00C31E28"/>
    <w:rsid w:val="00C32C47"/>
    <w:rsid w:val="00C34EDB"/>
    <w:rsid w:val="00C36389"/>
    <w:rsid w:val="00C36A39"/>
    <w:rsid w:val="00C3724E"/>
    <w:rsid w:val="00C400BA"/>
    <w:rsid w:val="00C40277"/>
    <w:rsid w:val="00C4027A"/>
    <w:rsid w:val="00C405E7"/>
    <w:rsid w:val="00C41017"/>
    <w:rsid w:val="00C4123C"/>
    <w:rsid w:val="00C42260"/>
    <w:rsid w:val="00C437A2"/>
    <w:rsid w:val="00C4429A"/>
    <w:rsid w:val="00C4492C"/>
    <w:rsid w:val="00C45066"/>
    <w:rsid w:val="00C45359"/>
    <w:rsid w:val="00C453FE"/>
    <w:rsid w:val="00C459CE"/>
    <w:rsid w:val="00C45D80"/>
    <w:rsid w:val="00C46786"/>
    <w:rsid w:val="00C478C4"/>
    <w:rsid w:val="00C50276"/>
    <w:rsid w:val="00C508A5"/>
    <w:rsid w:val="00C5163A"/>
    <w:rsid w:val="00C517E8"/>
    <w:rsid w:val="00C51981"/>
    <w:rsid w:val="00C521CD"/>
    <w:rsid w:val="00C5233F"/>
    <w:rsid w:val="00C52460"/>
    <w:rsid w:val="00C530F3"/>
    <w:rsid w:val="00C537E6"/>
    <w:rsid w:val="00C54664"/>
    <w:rsid w:val="00C5496E"/>
    <w:rsid w:val="00C55C5A"/>
    <w:rsid w:val="00C56B25"/>
    <w:rsid w:val="00C56B43"/>
    <w:rsid w:val="00C56CC1"/>
    <w:rsid w:val="00C578A9"/>
    <w:rsid w:val="00C57999"/>
    <w:rsid w:val="00C57F8A"/>
    <w:rsid w:val="00C603FC"/>
    <w:rsid w:val="00C605C1"/>
    <w:rsid w:val="00C60F38"/>
    <w:rsid w:val="00C61E1E"/>
    <w:rsid w:val="00C62295"/>
    <w:rsid w:val="00C6293E"/>
    <w:rsid w:val="00C62964"/>
    <w:rsid w:val="00C62EFA"/>
    <w:rsid w:val="00C63B74"/>
    <w:rsid w:val="00C64605"/>
    <w:rsid w:val="00C65F46"/>
    <w:rsid w:val="00C668CC"/>
    <w:rsid w:val="00C66FA3"/>
    <w:rsid w:val="00C67517"/>
    <w:rsid w:val="00C67561"/>
    <w:rsid w:val="00C7017F"/>
    <w:rsid w:val="00C705DE"/>
    <w:rsid w:val="00C70F41"/>
    <w:rsid w:val="00C71E32"/>
    <w:rsid w:val="00C72B5F"/>
    <w:rsid w:val="00C72CEC"/>
    <w:rsid w:val="00C72F11"/>
    <w:rsid w:val="00C74570"/>
    <w:rsid w:val="00C74BA3"/>
    <w:rsid w:val="00C7573F"/>
    <w:rsid w:val="00C75F39"/>
    <w:rsid w:val="00C75F7A"/>
    <w:rsid w:val="00C76251"/>
    <w:rsid w:val="00C76608"/>
    <w:rsid w:val="00C8014A"/>
    <w:rsid w:val="00C8188D"/>
    <w:rsid w:val="00C83561"/>
    <w:rsid w:val="00C83DBC"/>
    <w:rsid w:val="00C84C1E"/>
    <w:rsid w:val="00C872E2"/>
    <w:rsid w:val="00C873C4"/>
    <w:rsid w:val="00C87FA7"/>
    <w:rsid w:val="00C903E3"/>
    <w:rsid w:val="00C9055F"/>
    <w:rsid w:val="00C9060B"/>
    <w:rsid w:val="00C90A53"/>
    <w:rsid w:val="00C90EA2"/>
    <w:rsid w:val="00C9122C"/>
    <w:rsid w:val="00C912C0"/>
    <w:rsid w:val="00C91341"/>
    <w:rsid w:val="00C91C97"/>
    <w:rsid w:val="00C92552"/>
    <w:rsid w:val="00C92CA9"/>
    <w:rsid w:val="00C9384F"/>
    <w:rsid w:val="00C94533"/>
    <w:rsid w:val="00C946BE"/>
    <w:rsid w:val="00C9471C"/>
    <w:rsid w:val="00C950A9"/>
    <w:rsid w:val="00C95AEE"/>
    <w:rsid w:val="00C96354"/>
    <w:rsid w:val="00CA0202"/>
    <w:rsid w:val="00CA0598"/>
    <w:rsid w:val="00CA18EA"/>
    <w:rsid w:val="00CA2A37"/>
    <w:rsid w:val="00CA312F"/>
    <w:rsid w:val="00CA3DF6"/>
    <w:rsid w:val="00CA4075"/>
    <w:rsid w:val="00CA47BA"/>
    <w:rsid w:val="00CA57BB"/>
    <w:rsid w:val="00CA5DD3"/>
    <w:rsid w:val="00CA62AF"/>
    <w:rsid w:val="00CA651E"/>
    <w:rsid w:val="00CA6DD1"/>
    <w:rsid w:val="00CA71DD"/>
    <w:rsid w:val="00CA7713"/>
    <w:rsid w:val="00CB0071"/>
    <w:rsid w:val="00CB0727"/>
    <w:rsid w:val="00CB286B"/>
    <w:rsid w:val="00CB353C"/>
    <w:rsid w:val="00CB3E57"/>
    <w:rsid w:val="00CB4C77"/>
    <w:rsid w:val="00CB4DB1"/>
    <w:rsid w:val="00CB5759"/>
    <w:rsid w:val="00CB6225"/>
    <w:rsid w:val="00CB67BD"/>
    <w:rsid w:val="00CB73E9"/>
    <w:rsid w:val="00CB7513"/>
    <w:rsid w:val="00CB7638"/>
    <w:rsid w:val="00CB78DA"/>
    <w:rsid w:val="00CB7B01"/>
    <w:rsid w:val="00CB7E0B"/>
    <w:rsid w:val="00CC02AC"/>
    <w:rsid w:val="00CC0637"/>
    <w:rsid w:val="00CC0943"/>
    <w:rsid w:val="00CC10BB"/>
    <w:rsid w:val="00CC12C1"/>
    <w:rsid w:val="00CC1558"/>
    <w:rsid w:val="00CC27B9"/>
    <w:rsid w:val="00CC2CDA"/>
    <w:rsid w:val="00CC2F46"/>
    <w:rsid w:val="00CC3E26"/>
    <w:rsid w:val="00CC442D"/>
    <w:rsid w:val="00CC46AA"/>
    <w:rsid w:val="00CC5BF2"/>
    <w:rsid w:val="00CC71C2"/>
    <w:rsid w:val="00CC7B8A"/>
    <w:rsid w:val="00CD017F"/>
    <w:rsid w:val="00CD0944"/>
    <w:rsid w:val="00CD0C44"/>
    <w:rsid w:val="00CD1B0E"/>
    <w:rsid w:val="00CD2003"/>
    <w:rsid w:val="00CD407B"/>
    <w:rsid w:val="00CD57B5"/>
    <w:rsid w:val="00CD684D"/>
    <w:rsid w:val="00CE0965"/>
    <w:rsid w:val="00CE0B58"/>
    <w:rsid w:val="00CE0D3F"/>
    <w:rsid w:val="00CE1020"/>
    <w:rsid w:val="00CE147A"/>
    <w:rsid w:val="00CE2972"/>
    <w:rsid w:val="00CE3695"/>
    <w:rsid w:val="00CE3F75"/>
    <w:rsid w:val="00CE4AC4"/>
    <w:rsid w:val="00CE4B3A"/>
    <w:rsid w:val="00CE4C3D"/>
    <w:rsid w:val="00CE5314"/>
    <w:rsid w:val="00CE553F"/>
    <w:rsid w:val="00CE5860"/>
    <w:rsid w:val="00CE67CD"/>
    <w:rsid w:val="00CE69AC"/>
    <w:rsid w:val="00CE7B32"/>
    <w:rsid w:val="00CF09D9"/>
    <w:rsid w:val="00CF2D1B"/>
    <w:rsid w:val="00CF2FD1"/>
    <w:rsid w:val="00CF3342"/>
    <w:rsid w:val="00CF3C03"/>
    <w:rsid w:val="00CF5210"/>
    <w:rsid w:val="00CF5303"/>
    <w:rsid w:val="00CF5574"/>
    <w:rsid w:val="00CF5650"/>
    <w:rsid w:val="00CF5F7D"/>
    <w:rsid w:val="00CF6434"/>
    <w:rsid w:val="00CF7435"/>
    <w:rsid w:val="00CF75CE"/>
    <w:rsid w:val="00CF78ED"/>
    <w:rsid w:val="00D00054"/>
    <w:rsid w:val="00D00E62"/>
    <w:rsid w:val="00D013F8"/>
    <w:rsid w:val="00D024B5"/>
    <w:rsid w:val="00D0300D"/>
    <w:rsid w:val="00D03601"/>
    <w:rsid w:val="00D036FB"/>
    <w:rsid w:val="00D04F17"/>
    <w:rsid w:val="00D055D4"/>
    <w:rsid w:val="00D0571E"/>
    <w:rsid w:val="00D05937"/>
    <w:rsid w:val="00D05F60"/>
    <w:rsid w:val="00D07572"/>
    <w:rsid w:val="00D07A22"/>
    <w:rsid w:val="00D07CF9"/>
    <w:rsid w:val="00D1088E"/>
    <w:rsid w:val="00D109FB"/>
    <w:rsid w:val="00D10A2B"/>
    <w:rsid w:val="00D112EA"/>
    <w:rsid w:val="00D1184A"/>
    <w:rsid w:val="00D118D5"/>
    <w:rsid w:val="00D11936"/>
    <w:rsid w:val="00D1212D"/>
    <w:rsid w:val="00D1427D"/>
    <w:rsid w:val="00D15660"/>
    <w:rsid w:val="00D15A17"/>
    <w:rsid w:val="00D16F48"/>
    <w:rsid w:val="00D17A8C"/>
    <w:rsid w:val="00D20016"/>
    <w:rsid w:val="00D20361"/>
    <w:rsid w:val="00D20AB3"/>
    <w:rsid w:val="00D20C80"/>
    <w:rsid w:val="00D22C22"/>
    <w:rsid w:val="00D23554"/>
    <w:rsid w:val="00D23881"/>
    <w:rsid w:val="00D23BF4"/>
    <w:rsid w:val="00D24255"/>
    <w:rsid w:val="00D250C9"/>
    <w:rsid w:val="00D25E77"/>
    <w:rsid w:val="00D25FF4"/>
    <w:rsid w:val="00D268CB"/>
    <w:rsid w:val="00D277F5"/>
    <w:rsid w:val="00D279D7"/>
    <w:rsid w:val="00D304F5"/>
    <w:rsid w:val="00D3061F"/>
    <w:rsid w:val="00D31355"/>
    <w:rsid w:val="00D31438"/>
    <w:rsid w:val="00D3147A"/>
    <w:rsid w:val="00D31926"/>
    <w:rsid w:val="00D32706"/>
    <w:rsid w:val="00D328F9"/>
    <w:rsid w:val="00D32C82"/>
    <w:rsid w:val="00D33387"/>
    <w:rsid w:val="00D33CF3"/>
    <w:rsid w:val="00D353E8"/>
    <w:rsid w:val="00D35437"/>
    <w:rsid w:val="00D36167"/>
    <w:rsid w:val="00D367C1"/>
    <w:rsid w:val="00D369AC"/>
    <w:rsid w:val="00D36C30"/>
    <w:rsid w:val="00D36C3B"/>
    <w:rsid w:val="00D37E2C"/>
    <w:rsid w:val="00D40689"/>
    <w:rsid w:val="00D40833"/>
    <w:rsid w:val="00D4169E"/>
    <w:rsid w:val="00D41993"/>
    <w:rsid w:val="00D41A46"/>
    <w:rsid w:val="00D4248B"/>
    <w:rsid w:val="00D42E89"/>
    <w:rsid w:val="00D4481E"/>
    <w:rsid w:val="00D461D1"/>
    <w:rsid w:val="00D46529"/>
    <w:rsid w:val="00D46932"/>
    <w:rsid w:val="00D47F87"/>
    <w:rsid w:val="00D50036"/>
    <w:rsid w:val="00D5042B"/>
    <w:rsid w:val="00D505D5"/>
    <w:rsid w:val="00D519F5"/>
    <w:rsid w:val="00D51AAB"/>
    <w:rsid w:val="00D51DCD"/>
    <w:rsid w:val="00D52C7C"/>
    <w:rsid w:val="00D52D8A"/>
    <w:rsid w:val="00D53A21"/>
    <w:rsid w:val="00D540E8"/>
    <w:rsid w:val="00D548F2"/>
    <w:rsid w:val="00D54A70"/>
    <w:rsid w:val="00D55031"/>
    <w:rsid w:val="00D5582D"/>
    <w:rsid w:val="00D55C88"/>
    <w:rsid w:val="00D55EB1"/>
    <w:rsid w:val="00D562FA"/>
    <w:rsid w:val="00D57F68"/>
    <w:rsid w:val="00D601CF"/>
    <w:rsid w:val="00D60519"/>
    <w:rsid w:val="00D60CE7"/>
    <w:rsid w:val="00D60ED1"/>
    <w:rsid w:val="00D611DE"/>
    <w:rsid w:val="00D61243"/>
    <w:rsid w:val="00D6137D"/>
    <w:rsid w:val="00D61A02"/>
    <w:rsid w:val="00D62143"/>
    <w:rsid w:val="00D63969"/>
    <w:rsid w:val="00D64C52"/>
    <w:rsid w:val="00D65EFA"/>
    <w:rsid w:val="00D67475"/>
    <w:rsid w:val="00D700F0"/>
    <w:rsid w:val="00D7067C"/>
    <w:rsid w:val="00D7078F"/>
    <w:rsid w:val="00D71E8A"/>
    <w:rsid w:val="00D7214F"/>
    <w:rsid w:val="00D7253F"/>
    <w:rsid w:val="00D7455E"/>
    <w:rsid w:val="00D74B5A"/>
    <w:rsid w:val="00D74D92"/>
    <w:rsid w:val="00D76AFC"/>
    <w:rsid w:val="00D76CFB"/>
    <w:rsid w:val="00D773A7"/>
    <w:rsid w:val="00D77652"/>
    <w:rsid w:val="00D77B9E"/>
    <w:rsid w:val="00D80679"/>
    <w:rsid w:val="00D8089B"/>
    <w:rsid w:val="00D80A36"/>
    <w:rsid w:val="00D80AF3"/>
    <w:rsid w:val="00D82950"/>
    <w:rsid w:val="00D82EB0"/>
    <w:rsid w:val="00D83554"/>
    <w:rsid w:val="00D83EA2"/>
    <w:rsid w:val="00D84668"/>
    <w:rsid w:val="00D853B0"/>
    <w:rsid w:val="00D8575A"/>
    <w:rsid w:val="00D85A3B"/>
    <w:rsid w:val="00D87496"/>
    <w:rsid w:val="00D8766A"/>
    <w:rsid w:val="00D87F3E"/>
    <w:rsid w:val="00D9051D"/>
    <w:rsid w:val="00D90696"/>
    <w:rsid w:val="00D9105E"/>
    <w:rsid w:val="00D91BDF"/>
    <w:rsid w:val="00D95F82"/>
    <w:rsid w:val="00D97794"/>
    <w:rsid w:val="00D97930"/>
    <w:rsid w:val="00DA2EF0"/>
    <w:rsid w:val="00DA2FB5"/>
    <w:rsid w:val="00DA32FB"/>
    <w:rsid w:val="00DA344A"/>
    <w:rsid w:val="00DA3FC2"/>
    <w:rsid w:val="00DA41EC"/>
    <w:rsid w:val="00DA4E56"/>
    <w:rsid w:val="00DA5461"/>
    <w:rsid w:val="00DA586A"/>
    <w:rsid w:val="00DA5952"/>
    <w:rsid w:val="00DA6D5F"/>
    <w:rsid w:val="00DA74FC"/>
    <w:rsid w:val="00DB168E"/>
    <w:rsid w:val="00DB1A6F"/>
    <w:rsid w:val="00DB1CED"/>
    <w:rsid w:val="00DB3C47"/>
    <w:rsid w:val="00DB4297"/>
    <w:rsid w:val="00DB520B"/>
    <w:rsid w:val="00DB53E4"/>
    <w:rsid w:val="00DB550F"/>
    <w:rsid w:val="00DB55BD"/>
    <w:rsid w:val="00DB5E88"/>
    <w:rsid w:val="00DB61C4"/>
    <w:rsid w:val="00DB62A9"/>
    <w:rsid w:val="00DB63F7"/>
    <w:rsid w:val="00DB6DC4"/>
    <w:rsid w:val="00DC0194"/>
    <w:rsid w:val="00DC0356"/>
    <w:rsid w:val="00DC1CC5"/>
    <w:rsid w:val="00DC1D65"/>
    <w:rsid w:val="00DC1EA9"/>
    <w:rsid w:val="00DC33E5"/>
    <w:rsid w:val="00DC387A"/>
    <w:rsid w:val="00DC484B"/>
    <w:rsid w:val="00DC4863"/>
    <w:rsid w:val="00DC5F6D"/>
    <w:rsid w:val="00DC6AAC"/>
    <w:rsid w:val="00DC7CF3"/>
    <w:rsid w:val="00DD0FDA"/>
    <w:rsid w:val="00DD1186"/>
    <w:rsid w:val="00DD142D"/>
    <w:rsid w:val="00DD1A76"/>
    <w:rsid w:val="00DD25C7"/>
    <w:rsid w:val="00DD2C37"/>
    <w:rsid w:val="00DD300C"/>
    <w:rsid w:val="00DD3AF5"/>
    <w:rsid w:val="00DD4FF6"/>
    <w:rsid w:val="00DD6363"/>
    <w:rsid w:val="00DD682B"/>
    <w:rsid w:val="00DD7796"/>
    <w:rsid w:val="00DE03E4"/>
    <w:rsid w:val="00DE0A32"/>
    <w:rsid w:val="00DE1BCD"/>
    <w:rsid w:val="00DE2003"/>
    <w:rsid w:val="00DE22C8"/>
    <w:rsid w:val="00DE235F"/>
    <w:rsid w:val="00DE2C84"/>
    <w:rsid w:val="00DE2F29"/>
    <w:rsid w:val="00DE2FB5"/>
    <w:rsid w:val="00DE3B3C"/>
    <w:rsid w:val="00DE4126"/>
    <w:rsid w:val="00DE46FB"/>
    <w:rsid w:val="00DE5095"/>
    <w:rsid w:val="00DE71BE"/>
    <w:rsid w:val="00DE79FE"/>
    <w:rsid w:val="00DF0313"/>
    <w:rsid w:val="00DF093C"/>
    <w:rsid w:val="00DF0C30"/>
    <w:rsid w:val="00DF0C8C"/>
    <w:rsid w:val="00DF1D0B"/>
    <w:rsid w:val="00DF2B67"/>
    <w:rsid w:val="00DF432C"/>
    <w:rsid w:val="00DF4B6F"/>
    <w:rsid w:val="00DF5588"/>
    <w:rsid w:val="00DF60E5"/>
    <w:rsid w:val="00DF6704"/>
    <w:rsid w:val="00DF72D8"/>
    <w:rsid w:val="00DF7856"/>
    <w:rsid w:val="00E00A2C"/>
    <w:rsid w:val="00E027AD"/>
    <w:rsid w:val="00E02CBF"/>
    <w:rsid w:val="00E03BD4"/>
    <w:rsid w:val="00E054EE"/>
    <w:rsid w:val="00E05DA9"/>
    <w:rsid w:val="00E06F3C"/>
    <w:rsid w:val="00E07250"/>
    <w:rsid w:val="00E0751E"/>
    <w:rsid w:val="00E10168"/>
    <w:rsid w:val="00E10315"/>
    <w:rsid w:val="00E10A9D"/>
    <w:rsid w:val="00E10D35"/>
    <w:rsid w:val="00E119ED"/>
    <w:rsid w:val="00E120A3"/>
    <w:rsid w:val="00E121C1"/>
    <w:rsid w:val="00E12427"/>
    <w:rsid w:val="00E12CB2"/>
    <w:rsid w:val="00E12E0A"/>
    <w:rsid w:val="00E14CFD"/>
    <w:rsid w:val="00E15799"/>
    <w:rsid w:val="00E1622D"/>
    <w:rsid w:val="00E1715C"/>
    <w:rsid w:val="00E218DF"/>
    <w:rsid w:val="00E21FE7"/>
    <w:rsid w:val="00E22B0D"/>
    <w:rsid w:val="00E2325C"/>
    <w:rsid w:val="00E23D0E"/>
    <w:rsid w:val="00E25168"/>
    <w:rsid w:val="00E25898"/>
    <w:rsid w:val="00E273A5"/>
    <w:rsid w:val="00E27E50"/>
    <w:rsid w:val="00E27FFD"/>
    <w:rsid w:val="00E30387"/>
    <w:rsid w:val="00E3073B"/>
    <w:rsid w:val="00E308DB"/>
    <w:rsid w:val="00E30F79"/>
    <w:rsid w:val="00E317C2"/>
    <w:rsid w:val="00E31A76"/>
    <w:rsid w:val="00E31F98"/>
    <w:rsid w:val="00E321BA"/>
    <w:rsid w:val="00E32325"/>
    <w:rsid w:val="00E32CBC"/>
    <w:rsid w:val="00E34209"/>
    <w:rsid w:val="00E347A1"/>
    <w:rsid w:val="00E34EEC"/>
    <w:rsid w:val="00E354BA"/>
    <w:rsid w:val="00E375D9"/>
    <w:rsid w:val="00E37C80"/>
    <w:rsid w:val="00E40668"/>
    <w:rsid w:val="00E4145A"/>
    <w:rsid w:val="00E41A42"/>
    <w:rsid w:val="00E42534"/>
    <w:rsid w:val="00E44346"/>
    <w:rsid w:val="00E46662"/>
    <w:rsid w:val="00E46A5A"/>
    <w:rsid w:val="00E50ADE"/>
    <w:rsid w:val="00E51CDC"/>
    <w:rsid w:val="00E524AB"/>
    <w:rsid w:val="00E5286E"/>
    <w:rsid w:val="00E530B6"/>
    <w:rsid w:val="00E53159"/>
    <w:rsid w:val="00E531EC"/>
    <w:rsid w:val="00E535F7"/>
    <w:rsid w:val="00E5371B"/>
    <w:rsid w:val="00E54AF8"/>
    <w:rsid w:val="00E558D2"/>
    <w:rsid w:val="00E55F99"/>
    <w:rsid w:val="00E60330"/>
    <w:rsid w:val="00E609E5"/>
    <w:rsid w:val="00E61106"/>
    <w:rsid w:val="00E612FA"/>
    <w:rsid w:val="00E619B0"/>
    <w:rsid w:val="00E61C33"/>
    <w:rsid w:val="00E6251D"/>
    <w:rsid w:val="00E625BC"/>
    <w:rsid w:val="00E6325D"/>
    <w:rsid w:val="00E63348"/>
    <w:rsid w:val="00E63A0B"/>
    <w:rsid w:val="00E6459F"/>
    <w:rsid w:val="00E65904"/>
    <w:rsid w:val="00E659ED"/>
    <w:rsid w:val="00E65FFF"/>
    <w:rsid w:val="00E66BC3"/>
    <w:rsid w:val="00E6718D"/>
    <w:rsid w:val="00E703B2"/>
    <w:rsid w:val="00E70605"/>
    <w:rsid w:val="00E72286"/>
    <w:rsid w:val="00E724D2"/>
    <w:rsid w:val="00E72F02"/>
    <w:rsid w:val="00E737A9"/>
    <w:rsid w:val="00E73F45"/>
    <w:rsid w:val="00E7579B"/>
    <w:rsid w:val="00E76789"/>
    <w:rsid w:val="00E76BA0"/>
    <w:rsid w:val="00E77092"/>
    <w:rsid w:val="00E77F9E"/>
    <w:rsid w:val="00E812C9"/>
    <w:rsid w:val="00E829A6"/>
    <w:rsid w:val="00E844D6"/>
    <w:rsid w:val="00E855C2"/>
    <w:rsid w:val="00E85DA5"/>
    <w:rsid w:val="00E86264"/>
    <w:rsid w:val="00E8745F"/>
    <w:rsid w:val="00E87ABD"/>
    <w:rsid w:val="00E914A6"/>
    <w:rsid w:val="00E91B11"/>
    <w:rsid w:val="00E91B2C"/>
    <w:rsid w:val="00E922BC"/>
    <w:rsid w:val="00E94088"/>
    <w:rsid w:val="00E94887"/>
    <w:rsid w:val="00E95067"/>
    <w:rsid w:val="00E95AFC"/>
    <w:rsid w:val="00E95B10"/>
    <w:rsid w:val="00E96647"/>
    <w:rsid w:val="00E96A27"/>
    <w:rsid w:val="00E97BD6"/>
    <w:rsid w:val="00EA0302"/>
    <w:rsid w:val="00EA03D6"/>
    <w:rsid w:val="00EA13DE"/>
    <w:rsid w:val="00EA250A"/>
    <w:rsid w:val="00EA2BE7"/>
    <w:rsid w:val="00EA32F4"/>
    <w:rsid w:val="00EA399F"/>
    <w:rsid w:val="00EA3A3C"/>
    <w:rsid w:val="00EA3A70"/>
    <w:rsid w:val="00EA3FB9"/>
    <w:rsid w:val="00EA403D"/>
    <w:rsid w:val="00EA44E4"/>
    <w:rsid w:val="00EA5424"/>
    <w:rsid w:val="00EA5AA4"/>
    <w:rsid w:val="00EA64B0"/>
    <w:rsid w:val="00EA7C41"/>
    <w:rsid w:val="00EB0400"/>
    <w:rsid w:val="00EB207C"/>
    <w:rsid w:val="00EB2C71"/>
    <w:rsid w:val="00EB2FEB"/>
    <w:rsid w:val="00EB3CE5"/>
    <w:rsid w:val="00EB5600"/>
    <w:rsid w:val="00EB610E"/>
    <w:rsid w:val="00EB6161"/>
    <w:rsid w:val="00EB632D"/>
    <w:rsid w:val="00EB6E84"/>
    <w:rsid w:val="00EB74F5"/>
    <w:rsid w:val="00EB7A64"/>
    <w:rsid w:val="00EB7C00"/>
    <w:rsid w:val="00EC03F4"/>
    <w:rsid w:val="00EC05CA"/>
    <w:rsid w:val="00EC07C0"/>
    <w:rsid w:val="00EC0878"/>
    <w:rsid w:val="00EC0B3A"/>
    <w:rsid w:val="00EC10C5"/>
    <w:rsid w:val="00EC148B"/>
    <w:rsid w:val="00EC2517"/>
    <w:rsid w:val="00EC266F"/>
    <w:rsid w:val="00EC3BFA"/>
    <w:rsid w:val="00EC46A9"/>
    <w:rsid w:val="00EC58B7"/>
    <w:rsid w:val="00EC5A3F"/>
    <w:rsid w:val="00EC73A7"/>
    <w:rsid w:val="00EC755D"/>
    <w:rsid w:val="00ED0220"/>
    <w:rsid w:val="00ED161F"/>
    <w:rsid w:val="00ED164C"/>
    <w:rsid w:val="00ED1D68"/>
    <w:rsid w:val="00ED272A"/>
    <w:rsid w:val="00ED2885"/>
    <w:rsid w:val="00ED2F83"/>
    <w:rsid w:val="00ED3BFD"/>
    <w:rsid w:val="00ED452C"/>
    <w:rsid w:val="00ED4DBE"/>
    <w:rsid w:val="00ED5549"/>
    <w:rsid w:val="00ED563D"/>
    <w:rsid w:val="00ED5D02"/>
    <w:rsid w:val="00ED6415"/>
    <w:rsid w:val="00ED6789"/>
    <w:rsid w:val="00ED6930"/>
    <w:rsid w:val="00ED6934"/>
    <w:rsid w:val="00ED7233"/>
    <w:rsid w:val="00ED799E"/>
    <w:rsid w:val="00ED7BA1"/>
    <w:rsid w:val="00EE0384"/>
    <w:rsid w:val="00EE12C1"/>
    <w:rsid w:val="00EE1AD3"/>
    <w:rsid w:val="00EE21B1"/>
    <w:rsid w:val="00EE22A2"/>
    <w:rsid w:val="00EE341F"/>
    <w:rsid w:val="00EE3508"/>
    <w:rsid w:val="00EE3883"/>
    <w:rsid w:val="00EE3F9E"/>
    <w:rsid w:val="00EE4776"/>
    <w:rsid w:val="00EE48CA"/>
    <w:rsid w:val="00EE4948"/>
    <w:rsid w:val="00EE4B03"/>
    <w:rsid w:val="00EE54F7"/>
    <w:rsid w:val="00EE662C"/>
    <w:rsid w:val="00EE6AEB"/>
    <w:rsid w:val="00EE6C52"/>
    <w:rsid w:val="00EE733A"/>
    <w:rsid w:val="00EE7628"/>
    <w:rsid w:val="00EE7DE6"/>
    <w:rsid w:val="00EF063A"/>
    <w:rsid w:val="00EF07D9"/>
    <w:rsid w:val="00EF1ACF"/>
    <w:rsid w:val="00EF2366"/>
    <w:rsid w:val="00EF30AE"/>
    <w:rsid w:val="00EF38EA"/>
    <w:rsid w:val="00EF4638"/>
    <w:rsid w:val="00EF49B5"/>
    <w:rsid w:val="00EF4E89"/>
    <w:rsid w:val="00EF4EE2"/>
    <w:rsid w:val="00EF556E"/>
    <w:rsid w:val="00EF5790"/>
    <w:rsid w:val="00EF6798"/>
    <w:rsid w:val="00EF6875"/>
    <w:rsid w:val="00EF7E43"/>
    <w:rsid w:val="00F03846"/>
    <w:rsid w:val="00F03EA4"/>
    <w:rsid w:val="00F0497D"/>
    <w:rsid w:val="00F0522C"/>
    <w:rsid w:val="00F05451"/>
    <w:rsid w:val="00F0591B"/>
    <w:rsid w:val="00F0745D"/>
    <w:rsid w:val="00F074ED"/>
    <w:rsid w:val="00F1059D"/>
    <w:rsid w:val="00F12A35"/>
    <w:rsid w:val="00F12BBF"/>
    <w:rsid w:val="00F12D20"/>
    <w:rsid w:val="00F131E7"/>
    <w:rsid w:val="00F13788"/>
    <w:rsid w:val="00F1488A"/>
    <w:rsid w:val="00F15A34"/>
    <w:rsid w:val="00F15A5D"/>
    <w:rsid w:val="00F16F53"/>
    <w:rsid w:val="00F17D70"/>
    <w:rsid w:val="00F20554"/>
    <w:rsid w:val="00F20C53"/>
    <w:rsid w:val="00F217D6"/>
    <w:rsid w:val="00F2270B"/>
    <w:rsid w:val="00F23A0B"/>
    <w:rsid w:val="00F23F7F"/>
    <w:rsid w:val="00F2435D"/>
    <w:rsid w:val="00F24691"/>
    <w:rsid w:val="00F25162"/>
    <w:rsid w:val="00F25925"/>
    <w:rsid w:val="00F25A60"/>
    <w:rsid w:val="00F26388"/>
    <w:rsid w:val="00F26C2E"/>
    <w:rsid w:val="00F272BA"/>
    <w:rsid w:val="00F27E8B"/>
    <w:rsid w:val="00F308C3"/>
    <w:rsid w:val="00F308FF"/>
    <w:rsid w:val="00F30E28"/>
    <w:rsid w:val="00F31CB8"/>
    <w:rsid w:val="00F33053"/>
    <w:rsid w:val="00F33907"/>
    <w:rsid w:val="00F33CF1"/>
    <w:rsid w:val="00F348AD"/>
    <w:rsid w:val="00F36178"/>
    <w:rsid w:val="00F36408"/>
    <w:rsid w:val="00F36795"/>
    <w:rsid w:val="00F3688B"/>
    <w:rsid w:val="00F4071B"/>
    <w:rsid w:val="00F40B91"/>
    <w:rsid w:val="00F40BBD"/>
    <w:rsid w:val="00F41241"/>
    <w:rsid w:val="00F435FD"/>
    <w:rsid w:val="00F452E7"/>
    <w:rsid w:val="00F45BDE"/>
    <w:rsid w:val="00F46048"/>
    <w:rsid w:val="00F466FB"/>
    <w:rsid w:val="00F50F82"/>
    <w:rsid w:val="00F51336"/>
    <w:rsid w:val="00F516C5"/>
    <w:rsid w:val="00F524CE"/>
    <w:rsid w:val="00F52E1B"/>
    <w:rsid w:val="00F531E1"/>
    <w:rsid w:val="00F53612"/>
    <w:rsid w:val="00F5423A"/>
    <w:rsid w:val="00F54D63"/>
    <w:rsid w:val="00F55895"/>
    <w:rsid w:val="00F562B7"/>
    <w:rsid w:val="00F56578"/>
    <w:rsid w:val="00F57360"/>
    <w:rsid w:val="00F576E1"/>
    <w:rsid w:val="00F57F84"/>
    <w:rsid w:val="00F600D3"/>
    <w:rsid w:val="00F60989"/>
    <w:rsid w:val="00F61A01"/>
    <w:rsid w:val="00F62B7F"/>
    <w:rsid w:val="00F62F73"/>
    <w:rsid w:val="00F637A1"/>
    <w:rsid w:val="00F639C0"/>
    <w:rsid w:val="00F64CED"/>
    <w:rsid w:val="00F64E38"/>
    <w:rsid w:val="00F65882"/>
    <w:rsid w:val="00F65974"/>
    <w:rsid w:val="00F65ACA"/>
    <w:rsid w:val="00F662D6"/>
    <w:rsid w:val="00F6641F"/>
    <w:rsid w:val="00F670DA"/>
    <w:rsid w:val="00F67D0A"/>
    <w:rsid w:val="00F70006"/>
    <w:rsid w:val="00F70768"/>
    <w:rsid w:val="00F71602"/>
    <w:rsid w:val="00F7161A"/>
    <w:rsid w:val="00F73431"/>
    <w:rsid w:val="00F74548"/>
    <w:rsid w:val="00F74991"/>
    <w:rsid w:val="00F74D4F"/>
    <w:rsid w:val="00F75C01"/>
    <w:rsid w:val="00F760E0"/>
    <w:rsid w:val="00F7711B"/>
    <w:rsid w:val="00F77F93"/>
    <w:rsid w:val="00F81A57"/>
    <w:rsid w:val="00F82E20"/>
    <w:rsid w:val="00F84000"/>
    <w:rsid w:val="00F84849"/>
    <w:rsid w:val="00F85EFA"/>
    <w:rsid w:val="00F87220"/>
    <w:rsid w:val="00F87466"/>
    <w:rsid w:val="00F874B8"/>
    <w:rsid w:val="00F87814"/>
    <w:rsid w:val="00F87966"/>
    <w:rsid w:val="00F90538"/>
    <w:rsid w:val="00F91543"/>
    <w:rsid w:val="00F91932"/>
    <w:rsid w:val="00F91ADE"/>
    <w:rsid w:val="00F91F80"/>
    <w:rsid w:val="00F92177"/>
    <w:rsid w:val="00F926E7"/>
    <w:rsid w:val="00F947D0"/>
    <w:rsid w:val="00F949ED"/>
    <w:rsid w:val="00F94D02"/>
    <w:rsid w:val="00F95470"/>
    <w:rsid w:val="00F95786"/>
    <w:rsid w:val="00F95F38"/>
    <w:rsid w:val="00F95F85"/>
    <w:rsid w:val="00F9649D"/>
    <w:rsid w:val="00F975B6"/>
    <w:rsid w:val="00FA005F"/>
    <w:rsid w:val="00FA0324"/>
    <w:rsid w:val="00FA0D5F"/>
    <w:rsid w:val="00FA0F51"/>
    <w:rsid w:val="00FA118D"/>
    <w:rsid w:val="00FA1ABE"/>
    <w:rsid w:val="00FA1B81"/>
    <w:rsid w:val="00FA2345"/>
    <w:rsid w:val="00FA515C"/>
    <w:rsid w:val="00FA51D8"/>
    <w:rsid w:val="00FA565C"/>
    <w:rsid w:val="00FA5978"/>
    <w:rsid w:val="00FA5F33"/>
    <w:rsid w:val="00FA5FCB"/>
    <w:rsid w:val="00FA6635"/>
    <w:rsid w:val="00FA66FD"/>
    <w:rsid w:val="00FB1437"/>
    <w:rsid w:val="00FB1AE0"/>
    <w:rsid w:val="00FB1B58"/>
    <w:rsid w:val="00FB21F4"/>
    <w:rsid w:val="00FB2EC8"/>
    <w:rsid w:val="00FB4CF1"/>
    <w:rsid w:val="00FB6CA0"/>
    <w:rsid w:val="00FB7148"/>
    <w:rsid w:val="00FB7277"/>
    <w:rsid w:val="00FB7433"/>
    <w:rsid w:val="00FC0B9B"/>
    <w:rsid w:val="00FC1064"/>
    <w:rsid w:val="00FC12D4"/>
    <w:rsid w:val="00FC15D0"/>
    <w:rsid w:val="00FC1659"/>
    <w:rsid w:val="00FC243F"/>
    <w:rsid w:val="00FC3A12"/>
    <w:rsid w:val="00FC457B"/>
    <w:rsid w:val="00FC4B56"/>
    <w:rsid w:val="00FC5B50"/>
    <w:rsid w:val="00FC6B36"/>
    <w:rsid w:val="00FC6D73"/>
    <w:rsid w:val="00FC72C1"/>
    <w:rsid w:val="00FC739B"/>
    <w:rsid w:val="00FC74CF"/>
    <w:rsid w:val="00FD129C"/>
    <w:rsid w:val="00FD1C88"/>
    <w:rsid w:val="00FD1F27"/>
    <w:rsid w:val="00FD2978"/>
    <w:rsid w:val="00FD2A13"/>
    <w:rsid w:val="00FD2FB5"/>
    <w:rsid w:val="00FD367E"/>
    <w:rsid w:val="00FD4AAE"/>
    <w:rsid w:val="00FD5C76"/>
    <w:rsid w:val="00FD73F2"/>
    <w:rsid w:val="00FD7B14"/>
    <w:rsid w:val="00FE147A"/>
    <w:rsid w:val="00FE1487"/>
    <w:rsid w:val="00FE1D09"/>
    <w:rsid w:val="00FE30C7"/>
    <w:rsid w:val="00FE41CA"/>
    <w:rsid w:val="00FE439B"/>
    <w:rsid w:val="00FE5644"/>
    <w:rsid w:val="00FE68E8"/>
    <w:rsid w:val="00FE6936"/>
    <w:rsid w:val="00FE6A43"/>
    <w:rsid w:val="00FE766F"/>
    <w:rsid w:val="00FF023B"/>
    <w:rsid w:val="00FF088F"/>
    <w:rsid w:val="00FF0CFD"/>
    <w:rsid w:val="00FF0DF8"/>
    <w:rsid w:val="00FF1155"/>
    <w:rsid w:val="00FF21EC"/>
    <w:rsid w:val="00FF287C"/>
    <w:rsid w:val="00FF442D"/>
    <w:rsid w:val="00FF47CD"/>
    <w:rsid w:val="00FF585C"/>
    <w:rsid w:val="00FF5B20"/>
    <w:rsid w:val="00FF6799"/>
    <w:rsid w:val="00FF7F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0"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locked="1" w:uiPriority="39" w:qFormat="1"/>
  </w:latentStyles>
  <w:style w:type="paragraph" w:default="1" w:styleId="Normln">
    <w:name w:val="Normal"/>
    <w:rsid w:val="00F25925"/>
    <w:pPr>
      <w:spacing w:after="100" w:line="288" w:lineRule="auto"/>
      <w:jc w:val="both"/>
    </w:pPr>
    <w:rPr>
      <w:rFonts w:ascii="Arial" w:hAnsi="Arial" w:cs="Calibri"/>
      <w:sz w:val="22"/>
      <w:szCs w:val="22"/>
      <w:lang w:eastAsia="en-US"/>
    </w:rPr>
  </w:style>
  <w:style w:type="paragraph" w:styleId="Nadpis1">
    <w:name w:val="heading 1"/>
    <w:basedOn w:val="Normln"/>
    <w:next w:val="Normln"/>
    <w:link w:val="Nadpis1Char"/>
    <w:uiPriority w:val="9"/>
    <w:rsid w:val="005442BD"/>
    <w:pPr>
      <w:spacing w:before="240"/>
      <w:outlineLvl w:val="0"/>
    </w:pPr>
    <w:rPr>
      <w:rFonts w:eastAsia="Times New Roman" w:cs="Times New Roman"/>
      <w:b/>
      <w:caps/>
      <w:sz w:val="20"/>
      <w:szCs w:val="20"/>
      <w:lang w:val="x-none" w:eastAsia="cs-CZ"/>
    </w:rPr>
  </w:style>
  <w:style w:type="paragraph" w:styleId="Nadpis2">
    <w:name w:val="heading 2"/>
    <w:basedOn w:val="TextnormlnPVL"/>
    <w:next w:val="Normln"/>
    <w:link w:val="Nadpis2Char"/>
    <w:uiPriority w:val="9"/>
    <w:unhideWhenUsed/>
    <w:rsid w:val="008C7C9E"/>
    <w:rPr>
      <w:sz w:val="20"/>
      <w:szCs w:val="20"/>
      <w:lang w:eastAsia="x-none"/>
    </w:rPr>
  </w:style>
  <w:style w:type="paragraph" w:styleId="Nadpis3">
    <w:name w:val="heading 3"/>
    <w:basedOn w:val="Normln"/>
    <w:next w:val="Normln"/>
    <w:link w:val="Nadpis3Char"/>
    <w:uiPriority w:val="9"/>
    <w:unhideWhenUsed/>
    <w:rsid w:val="00EC10C5"/>
    <w:pPr>
      <w:keepNext/>
      <w:spacing w:before="360" w:after="120" w:line="240" w:lineRule="auto"/>
      <w:outlineLvl w:val="2"/>
    </w:pPr>
    <w:rPr>
      <w:rFonts w:eastAsia="Times New Roman" w:cs="Times New Roman"/>
      <w:b/>
      <w:sz w:val="20"/>
      <w:szCs w:val="20"/>
      <w:lang w:val="x-none" w:eastAsia="x-none"/>
    </w:rPr>
  </w:style>
  <w:style w:type="paragraph" w:styleId="Nadpis4">
    <w:name w:val="heading 4"/>
    <w:basedOn w:val="Nadpis3"/>
    <w:next w:val="Normln"/>
    <w:link w:val="Nadpis4Char"/>
    <w:uiPriority w:val="9"/>
    <w:unhideWhenUsed/>
    <w:rsid w:val="005442BD"/>
    <w:pPr>
      <w:outlineLvl w:val="3"/>
    </w:pPr>
    <w:rPr>
      <w:lang w:eastAsia="cs-CZ"/>
    </w:rPr>
  </w:style>
  <w:style w:type="paragraph" w:styleId="Nadpis7">
    <w:name w:val="heading 7"/>
    <w:basedOn w:val="Normln"/>
    <w:next w:val="Normln"/>
    <w:link w:val="Nadpis7Char"/>
    <w:uiPriority w:val="9"/>
    <w:semiHidden/>
    <w:unhideWhenUsed/>
    <w:qFormat/>
    <w:locked/>
    <w:rsid w:val="00EF063A"/>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unhideWhenUsed/>
    <w:rsid w:val="00BC748B"/>
    <w:rPr>
      <w:sz w:val="16"/>
      <w:szCs w:val="16"/>
    </w:rPr>
  </w:style>
  <w:style w:type="paragraph" w:styleId="Textkomente">
    <w:name w:val="annotation text"/>
    <w:basedOn w:val="Normln"/>
    <w:link w:val="TextkomenteChar"/>
    <w:uiPriority w:val="99"/>
    <w:semiHidden/>
    <w:unhideWhenUsed/>
    <w:rsid w:val="00BC748B"/>
    <w:pPr>
      <w:spacing w:line="240" w:lineRule="auto"/>
    </w:pPr>
    <w:rPr>
      <w:rFonts w:cs="Times New Roman"/>
      <w:sz w:val="20"/>
      <w:szCs w:val="20"/>
      <w:lang w:val="x-none" w:eastAsia="x-none"/>
    </w:rPr>
  </w:style>
  <w:style w:type="character" w:customStyle="1" w:styleId="TextkomenteChar">
    <w:name w:val="Text komentáře Char"/>
    <w:link w:val="Textkomente"/>
    <w:uiPriority w:val="99"/>
    <w:semiHidden/>
    <w:rsid w:val="00BC748B"/>
    <w:rPr>
      <w:rFonts w:ascii="Arial" w:eastAsia="Calibri" w:hAnsi="Arial" w:cs="Calibri"/>
      <w:sz w:val="20"/>
      <w:szCs w:val="20"/>
    </w:rPr>
  </w:style>
  <w:style w:type="paragraph" w:customStyle="1" w:styleId="lneksmlouvytextPVL">
    <w:name w:val="Článek smlouvy text (PVL)"/>
    <w:basedOn w:val="TextnormlnPVL"/>
    <w:link w:val="lneksmlouvytextPVLChar"/>
    <w:qFormat/>
    <w:rsid w:val="00006DFB"/>
    <w:pPr>
      <w:numPr>
        <w:ilvl w:val="1"/>
        <w:numId w:val="4"/>
      </w:numPr>
      <w:tabs>
        <w:tab w:val="left" w:pos="426"/>
      </w:tabs>
      <w:ind w:left="426" w:hanging="426"/>
    </w:pPr>
  </w:style>
  <w:style w:type="paragraph" w:styleId="Pedmtkomente">
    <w:name w:val="annotation subject"/>
    <w:basedOn w:val="Textkomente"/>
    <w:next w:val="Textkomente"/>
    <w:link w:val="PedmtkomenteChar"/>
    <w:uiPriority w:val="99"/>
    <w:semiHidden/>
    <w:unhideWhenUsed/>
    <w:rsid w:val="00BC748B"/>
    <w:rPr>
      <w:b/>
      <w:bCs/>
    </w:rPr>
  </w:style>
  <w:style w:type="character" w:customStyle="1" w:styleId="Nadpis1Char">
    <w:name w:val="Nadpis 1 Char"/>
    <w:link w:val="Nadpis1"/>
    <w:uiPriority w:val="9"/>
    <w:rsid w:val="005442BD"/>
    <w:rPr>
      <w:rFonts w:ascii="Arial" w:eastAsia="Times New Roman" w:hAnsi="Arial" w:cs="Arial"/>
      <w:b/>
      <w:caps/>
      <w:lang w:eastAsia="cs-CZ"/>
    </w:rPr>
  </w:style>
  <w:style w:type="character" w:customStyle="1" w:styleId="Nadpis2Char">
    <w:name w:val="Nadpis 2 Char"/>
    <w:link w:val="Nadpis2"/>
    <w:uiPriority w:val="9"/>
    <w:rsid w:val="008C7C9E"/>
    <w:rPr>
      <w:rFonts w:ascii="Arial" w:eastAsia="Calibri" w:hAnsi="Arial" w:cs="Calibri"/>
    </w:rPr>
  </w:style>
  <w:style w:type="character" w:customStyle="1" w:styleId="Nadpis3Char">
    <w:name w:val="Nadpis 3 Char"/>
    <w:link w:val="Nadpis3"/>
    <w:uiPriority w:val="9"/>
    <w:rsid w:val="005442BD"/>
    <w:rPr>
      <w:rFonts w:ascii="Arial" w:eastAsia="Times New Roman" w:hAnsi="Arial" w:cs="Arial"/>
      <w:b/>
    </w:rPr>
  </w:style>
  <w:style w:type="paragraph" w:styleId="Odstavecseseznamem">
    <w:name w:val="List Paragraph"/>
    <w:basedOn w:val="Normln"/>
    <w:uiPriority w:val="99"/>
    <w:qFormat/>
    <w:rsid w:val="002D5271"/>
    <w:pPr>
      <w:ind w:left="720"/>
      <w:contextualSpacing/>
    </w:pPr>
    <w:rPr>
      <w:rFonts w:cs="Times New Roman"/>
    </w:rPr>
  </w:style>
  <w:style w:type="paragraph" w:styleId="Zhlav">
    <w:name w:val="header"/>
    <w:basedOn w:val="Normln"/>
    <w:link w:val="Zhlav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hlavChar">
    <w:name w:val="Záhlaví Char"/>
    <w:link w:val="Zhlav"/>
    <w:uiPriority w:val="99"/>
    <w:rsid w:val="00771BAE"/>
    <w:rPr>
      <w:rFonts w:ascii="Calibri" w:hAnsi="Calibri"/>
      <w:spacing w:val="3"/>
      <w:szCs w:val="20"/>
      <w:lang w:eastAsia="cs-CZ"/>
    </w:rPr>
  </w:style>
  <w:style w:type="paragraph" w:styleId="Zpat">
    <w:name w:val="footer"/>
    <w:basedOn w:val="Normln"/>
    <w:link w:val="Zpat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patChar">
    <w:name w:val="Zápatí Char"/>
    <w:link w:val="Zpat"/>
    <w:uiPriority w:val="99"/>
    <w:rsid w:val="00771BAE"/>
    <w:rPr>
      <w:rFonts w:ascii="Calibri" w:hAnsi="Calibri"/>
      <w:spacing w:val="3"/>
      <w:szCs w:val="20"/>
      <w:lang w:eastAsia="cs-CZ"/>
    </w:rPr>
  </w:style>
  <w:style w:type="paragraph" w:styleId="Textbubliny">
    <w:name w:val="Balloon Text"/>
    <w:basedOn w:val="Normln"/>
    <w:link w:val="TextbublinyChar"/>
    <w:uiPriority w:val="99"/>
    <w:semiHidden/>
    <w:unhideWhenUsed/>
    <w:rsid w:val="00771BAE"/>
    <w:pPr>
      <w:spacing w:after="0" w:line="240" w:lineRule="auto"/>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paragraph" w:customStyle="1" w:styleId="RLslovanodstavec">
    <w:name w:val="RL Číslovaný odstavec"/>
    <w:basedOn w:val="Normln"/>
    <w:rsid w:val="00EA64B0"/>
    <w:pPr>
      <w:tabs>
        <w:tab w:val="num" w:pos="737"/>
      </w:tabs>
      <w:spacing w:after="120" w:line="340" w:lineRule="exact"/>
      <w:ind w:left="737" w:hanging="737"/>
    </w:pPr>
    <w:rPr>
      <w:rFonts w:ascii="Calibri" w:hAnsi="Calibri" w:cs="Times New Roman"/>
      <w:spacing w:val="-4"/>
      <w:szCs w:val="20"/>
    </w:rPr>
  </w:style>
  <w:style w:type="paragraph" w:styleId="Obsah2">
    <w:name w:val="toc 2"/>
    <w:basedOn w:val="Normln"/>
    <w:next w:val="Normln"/>
    <w:autoRedefine/>
    <w:uiPriority w:val="39"/>
    <w:unhideWhenUsed/>
    <w:rsid w:val="00957529"/>
    <w:pPr>
      <w:ind w:left="220"/>
    </w:pPr>
  </w:style>
  <w:style w:type="paragraph" w:styleId="Obsah1">
    <w:name w:val="toc 1"/>
    <w:basedOn w:val="Normln"/>
    <w:next w:val="Normln"/>
    <w:autoRedefine/>
    <w:uiPriority w:val="39"/>
    <w:unhideWhenUsed/>
    <w:rsid w:val="00957529"/>
  </w:style>
  <w:style w:type="paragraph" w:styleId="Obsah3">
    <w:name w:val="toc 3"/>
    <w:basedOn w:val="Normln"/>
    <w:next w:val="Normln"/>
    <w:autoRedefine/>
    <w:uiPriority w:val="39"/>
    <w:unhideWhenUsed/>
    <w:rsid w:val="00957529"/>
    <w:pPr>
      <w:ind w:left="440"/>
    </w:pPr>
  </w:style>
  <w:style w:type="character" w:styleId="Hypertextovodkaz">
    <w:name w:val="Hyperlink"/>
    <w:uiPriority w:val="99"/>
    <w:unhideWhenUsed/>
    <w:rsid w:val="00957529"/>
    <w:rPr>
      <w:color w:val="0000FF"/>
      <w:u w:val="single"/>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9"/>
    <w:rsid w:val="005442BD"/>
    <w:rPr>
      <w:rFonts w:ascii="Arial" w:eastAsia="Times New Roman" w:hAnsi="Arial" w:cs="Arial"/>
      <w:b/>
      <w:lang w:eastAsia="cs-CZ"/>
    </w:rPr>
  </w:style>
  <w:style w:type="numbering" w:customStyle="1" w:styleId="AKFZlneknadpis">
    <w:name w:val="AKFZ_článek nadpis"/>
    <w:uiPriority w:val="99"/>
    <w:rsid w:val="005442BD"/>
    <w:pPr>
      <w:numPr>
        <w:numId w:val="2"/>
      </w:numPr>
    </w:pPr>
  </w:style>
  <w:style w:type="paragraph" w:styleId="Zkladntext">
    <w:name w:val="Body Text"/>
    <w:basedOn w:val="Normln"/>
    <w:link w:val="ZkladntextChar"/>
    <w:uiPriority w:val="99"/>
    <w:semiHidden/>
    <w:rsid w:val="005442BD"/>
    <w:pPr>
      <w:spacing w:after="120"/>
    </w:pPr>
    <w:rPr>
      <w:rFonts w:cs="Times New Roman"/>
      <w:sz w:val="20"/>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TextnormlnPVL">
    <w:name w:val="Text normální (PVL)"/>
    <w:basedOn w:val="Normln"/>
    <w:link w:val="TextnormlnPVLChar"/>
    <w:qFormat/>
    <w:rsid w:val="00081417"/>
    <w:pPr>
      <w:spacing w:after="0" w:line="240" w:lineRule="auto"/>
      <w:outlineLvl w:val="1"/>
    </w:pPr>
    <w:rPr>
      <w:rFonts w:cs="Times New Roman"/>
      <w:lang w:val="x-none"/>
    </w:rPr>
  </w:style>
  <w:style w:type="character" w:customStyle="1" w:styleId="TextnormlnPVLChar">
    <w:name w:val="Text normální (PVL) Char"/>
    <w:link w:val="TextnormlnPVL"/>
    <w:rsid w:val="00081417"/>
    <w:rPr>
      <w:rFonts w:ascii="Arial" w:hAnsi="Arial" w:cs="Calibri"/>
      <w:sz w:val="22"/>
      <w:szCs w:val="22"/>
      <w:lang w:eastAsia="en-US"/>
    </w:rPr>
  </w:style>
  <w:style w:type="paragraph" w:customStyle="1" w:styleId="lneksmlouvynadpisPVL">
    <w:name w:val="Článek smlouvy nadpis (PVL)"/>
    <w:basedOn w:val="TextnormlnPVL"/>
    <w:qFormat/>
    <w:rsid w:val="00EF063A"/>
    <w:pPr>
      <w:numPr>
        <w:numId w:val="4"/>
      </w:numPr>
      <w:tabs>
        <w:tab w:val="left" w:pos="426"/>
      </w:tabs>
      <w:spacing w:before="120" w:after="120"/>
      <w:jc w:val="center"/>
      <w:outlineLvl w:val="0"/>
    </w:pPr>
    <w:rPr>
      <w:b/>
      <w:u w:val="single"/>
    </w:rPr>
  </w:style>
  <w:style w:type="paragraph" w:customStyle="1" w:styleId="PreambulePVL">
    <w:name w:val="Preambule (PVL)"/>
    <w:qFormat/>
    <w:rsid w:val="00081417"/>
    <w:pPr>
      <w:numPr>
        <w:numId w:val="3"/>
      </w:numPr>
      <w:tabs>
        <w:tab w:val="clear" w:pos="680"/>
        <w:tab w:val="left" w:pos="426"/>
      </w:tabs>
      <w:spacing w:before="120" w:after="120"/>
      <w:ind w:left="425" w:hanging="425"/>
      <w:jc w:val="both"/>
    </w:pPr>
    <w:rPr>
      <w:rFonts w:ascii="Arial" w:hAnsi="Arial" w:cs="Calibri"/>
      <w:sz w:val="22"/>
      <w:szCs w:val="22"/>
      <w:lang w:eastAsia="en-US"/>
    </w:rPr>
  </w:style>
  <w:style w:type="paragraph" w:styleId="Nadpisobsahu">
    <w:name w:val="TOC Heading"/>
    <w:basedOn w:val="Nadpis1"/>
    <w:next w:val="Normln"/>
    <w:uiPriority w:val="39"/>
    <w:semiHidden/>
    <w:unhideWhenUsed/>
    <w:qFormat/>
    <w:locked/>
    <w:rsid w:val="004354BB"/>
    <w:pPr>
      <w:keepNext/>
      <w:keepLines/>
      <w:spacing w:before="480" w:after="0" w:line="276" w:lineRule="auto"/>
      <w:jc w:val="left"/>
      <w:outlineLvl w:val="9"/>
    </w:pPr>
    <w:rPr>
      <w:rFonts w:ascii="Cambria" w:hAnsi="Cambria"/>
      <w:bCs/>
      <w:caps w:val="0"/>
      <w:color w:val="365F91"/>
      <w:sz w:val="28"/>
      <w:szCs w:val="28"/>
    </w:rPr>
  </w:style>
  <w:style w:type="paragraph" w:customStyle="1" w:styleId="SeznamsmlouvaPVL">
    <w:name w:val="Seznam smlouva (PVL)"/>
    <w:basedOn w:val="lneksmlouvytextPVL"/>
    <w:link w:val="SeznamsmlouvaPVLChar"/>
    <w:qFormat/>
    <w:rsid w:val="00006DFB"/>
    <w:pPr>
      <w:numPr>
        <w:ilvl w:val="2"/>
      </w:numPr>
      <w:tabs>
        <w:tab w:val="clear" w:pos="426"/>
        <w:tab w:val="left" w:pos="851"/>
      </w:tabs>
      <w:ind w:left="851" w:hanging="425"/>
    </w:pPr>
  </w:style>
  <w:style w:type="character" w:customStyle="1" w:styleId="lneksmlouvytextPVLChar">
    <w:name w:val="Článek smlouvy text (PVL) Char"/>
    <w:link w:val="lneksmlouvytextPVL"/>
    <w:rsid w:val="00006DFB"/>
    <w:rPr>
      <w:rFonts w:ascii="Arial" w:hAnsi="Arial" w:cs="Calibri"/>
      <w:sz w:val="22"/>
      <w:szCs w:val="22"/>
      <w:lang w:val="x-none" w:eastAsia="en-US"/>
    </w:rPr>
  </w:style>
  <w:style w:type="character" w:customStyle="1" w:styleId="SeznamsmlouvaPVLChar">
    <w:name w:val="Seznam smlouva (PVL) Char"/>
    <w:link w:val="SeznamsmlouvaPVL"/>
    <w:rsid w:val="00006DFB"/>
    <w:rPr>
      <w:rFonts w:ascii="Arial" w:hAnsi="Arial"/>
      <w:sz w:val="22"/>
      <w:szCs w:val="22"/>
      <w:lang w:val="x-none" w:eastAsia="en-US"/>
    </w:rPr>
  </w:style>
  <w:style w:type="paragraph" w:customStyle="1" w:styleId="SamostatntextpodlnekPVL">
    <w:name w:val="Samostatný text pod článek (PVL)"/>
    <w:basedOn w:val="Normln"/>
    <w:link w:val="SamostatntextpodlnekPVLChar"/>
    <w:qFormat/>
    <w:rsid w:val="009741EB"/>
    <w:pPr>
      <w:spacing w:after="0" w:line="240" w:lineRule="auto"/>
      <w:ind w:left="425"/>
    </w:pPr>
    <w:rPr>
      <w:rFonts w:cs="Times New Roman"/>
      <w:lang w:val="x-none"/>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SamostatntextpodlnekPVLChar">
    <w:name w:val="Samostatný text pod článek (PVL) Char"/>
    <w:link w:val="SamostatntextpodlnekPVL"/>
    <w:rsid w:val="009741EB"/>
    <w:rPr>
      <w:rFonts w:ascii="Arial" w:hAnsi="Arial"/>
      <w:sz w:val="22"/>
      <w:szCs w:val="22"/>
      <w:lang w:val="x-none" w:eastAsia="en-US"/>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Zkladntext21">
    <w:name w:val="Základní text 21"/>
    <w:basedOn w:val="Normln"/>
    <w:rsid w:val="00FE439B"/>
    <w:pPr>
      <w:suppressAutoHyphens/>
      <w:spacing w:after="0" w:line="240" w:lineRule="auto"/>
      <w:jc w:val="center"/>
    </w:pPr>
    <w:rPr>
      <w:rFonts w:eastAsia="Times New Roman" w:cs="Times New Roman"/>
      <w:sz w:val="20"/>
      <w:szCs w:val="20"/>
      <w:lang w:eastAsia="ar-SA"/>
    </w:rPr>
  </w:style>
  <w:style w:type="paragraph" w:customStyle="1" w:styleId="Nzevsmlouvy">
    <w:name w:val="Název smlouvy"/>
    <w:basedOn w:val="TextnormlnPVL"/>
    <w:link w:val="NzevsmlouvyChar"/>
    <w:qFormat/>
    <w:rsid w:val="00DB6DC4"/>
    <w:pPr>
      <w:jc w:val="center"/>
    </w:pPr>
    <w:rPr>
      <w:b/>
      <w:sz w:val="48"/>
    </w:rPr>
  </w:style>
  <w:style w:type="paragraph" w:customStyle="1" w:styleId="Smluvnstrananzev">
    <w:name w:val="Smluvní strana název"/>
    <w:basedOn w:val="TextnormlnPVL"/>
    <w:link w:val="SmluvnstrananzevChar"/>
    <w:qFormat/>
    <w:rsid w:val="00FE439B"/>
    <w:pPr>
      <w:tabs>
        <w:tab w:val="left" w:pos="2835"/>
      </w:tabs>
    </w:pPr>
    <w:rPr>
      <w:b/>
      <w:sz w:val="24"/>
    </w:rPr>
  </w:style>
  <w:style w:type="character" w:customStyle="1" w:styleId="NzevsmlouvyChar">
    <w:name w:val="Název smlouvy Char"/>
    <w:link w:val="Nzevsmlouvy"/>
    <w:rsid w:val="00DB6DC4"/>
    <w:rPr>
      <w:rFonts w:ascii="Arial" w:hAnsi="Arial" w:cs="Calibri"/>
      <w:b/>
      <w:sz w:val="48"/>
      <w:szCs w:val="22"/>
      <w:lang w:val="x-none" w:eastAsia="en-US"/>
    </w:rPr>
  </w:style>
  <w:style w:type="paragraph" w:customStyle="1" w:styleId="Identifikacesmluvnstrany">
    <w:name w:val="Identifikace smluvní strany"/>
    <w:basedOn w:val="TextnormlnPVL"/>
    <w:link w:val="IdentifikacesmluvnstranyChar"/>
    <w:qFormat/>
    <w:rsid w:val="00FE439B"/>
    <w:pPr>
      <w:tabs>
        <w:tab w:val="left" w:pos="2835"/>
      </w:tabs>
    </w:pPr>
  </w:style>
  <w:style w:type="character" w:customStyle="1" w:styleId="SmluvnstrananzevChar">
    <w:name w:val="Smluvní strana název Char"/>
    <w:link w:val="Smluvnstrananzev"/>
    <w:rsid w:val="00FE439B"/>
    <w:rPr>
      <w:rFonts w:ascii="Arial" w:hAnsi="Arial" w:cs="Calibri"/>
      <w:b/>
      <w:sz w:val="24"/>
      <w:szCs w:val="22"/>
      <w:lang w:eastAsia="en-US"/>
    </w:rPr>
  </w:style>
  <w:style w:type="paragraph" w:customStyle="1" w:styleId="Oprvnnkjednnapodpisusml">
    <w:name w:val="Oprávnění k jednání a podpisu sml"/>
    <w:basedOn w:val="TextnormlnPVL"/>
    <w:link w:val="OprvnnkjednnapodpisusmlChar"/>
    <w:qFormat/>
    <w:rsid w:val="00B236E8"/>
    <w:pPr>
      <w:tabs>
        <w:tab w:val="left" w:pos="4253"/>
      </w:tabs>
      <w:ind w:left="4253" w:hanging="4253"/>
    </w:pPr>
  </w:style>
  <w:style w:type="character" w:customStyle="1" w:styleId="IdentifikacesmluvnstranyChar">
    <w:name w:val="Identifikace smluvní strany Char"/>
    <w:basedOn w:val="TextnormlnPVLChar"/>
    <w:link w:val="Identifikacesmluvnstrany"/>
    <w:rsid w:val="00FE439B"/>
    <w:rPr>
      <w:rFonts w:ascii="Arial" w:hAnsi="Arial" w:cs="Calibri"/>
      <w:sz w:val="22"/>
      <w:szCs w:val="22"/>
      <w:lang w:eastAsia="en-US"/>
    </w:rPr>
  </w:style>
  <w:style w:type="paragraph" w:customStyle="1" w:styleId="Meziodstavce">
    <w:name w:val="Meziodstavce"/>
    <w:basedOn w:val="TextnormlnPVL"/>
    <w:link w:val="MeziodstavceChar"/>
    <w:qFormat/>
    <w:rsid w:val="00EF063A"/>
  </w:style>
  <w:style w:type="character" w:customStyle="1" w:styleId="OprvnnkjednnapodpisusmlChar">
    <w:name w:val="Oprávnění k jednání a podpisu sml Char"/>
    <w:basedOn w:val="TextnormlnPVLChar"/>
    <w:link w:val="Oprvnnkjednnapodpisusml"/>
    <w:rsid w:val="00B236E8"/>
    <w:rPr>
      <w:rFonts w:ascii="Arial" w:hAnsi="Arial" w:cs="Calibri"/>
      <w:sz w:val="22"/>
      <w:szCs w:val="22"/>
      <w:lang w:eastAsia="en-US"/>
    </w:rPr>
  </w:style>
  <w:style w:type="character" w:customStyle="1" w:styleId="Nadpis7Char">
    <w:name w:val="Nadpis 7 Char"/>
    <w:link w:val="Nadpis7"/>
    <w:uiPriority w:val="9"/>
    <w:semiHidden/>
    <w:rsid w:val="00EF063A"/>
    <w:rPr>
      <w:rFonts w:ascii="Calibri" w:eastAsia="Times New Roman" w:hAnsi="Calibri" w:cs="Times New Roman"/>
      <w:sz w:val="24"/>
      <w:szCs w:val="24"/>
      <w:lang w:eastAsia="en-US"/>
    </w:rPr>
  </w:style>
  <w:style w:type="character" w:customStyle="1" w:styleId="MeziodstavceChar">
    <w:name w:val="Meziodstavce Char"/>
    <w:basedOn w:val="TextnormlnPVLChar"/>
    <w:link w:val="Meziodstavce"/>
    <w:rsid w:val="00EF063A"/>
    <w:rPr>
      <w:rFonts w:ascii="Arial" w:hAnsi="Arial" w:cs="Calibri"/>
      <w:sz w:val="22"/>
      <w:szCs w:val="22"/>
      <w:lang w:eastAsia="en-US"/>
    </w:rPr>
  </w:style>
  <w:style w:type="paragraph" w:customStyle="1" w:styleId="Zkladntext22">
    <w:name w:val="Základní text 22"/>
    <w:basedOn w:val="Normln"/>
    <w:rsid w:val="009741EB"/>
    <w:pPr>
      <w:suppressAutoHyphens/>
      <w:spacing w:after="0" w:line="240" w:lineRule="auto"/>
    </w:pPr>
    <w:rPr>
      <w:rFonts w:eastAsia="Times New Roman" w:cs="Times New Roman"/>
      <w:sz w:val="20"/>
      <w:szCs w:val="20"/>
      <w:lang w:eastAsia="ar-SA"/>
    </w:rPr>
  </w:style>
  <w:style w:type="paragraph" w:customStyle="1" w:styleId="Zkladntextodsazen31">
    <w:name w:val="Základní text odsazený 31"/>
    <w:basedOn w:val="Normln"/>
    <w:rsid w:val="009741EB"/>
    <w:pPr>
      <w:suppressAutoHyphens/>
      <w:spacing w:after="0" w:line="240" w:lineRule="auto"/>
      <w:ind w:left="709"/>
    </w:pPr>
    <w:rPr>
      <w:rFonts w:eastAsia="Times New Roman" w:cs="Arial"/>
      <w:sz w:val="20"/>
      <w:szCs w:val="20"/>
      <w:lang w:eastAsia="ar-SA"/>
    </w:rPr>
  </w:style>
  <w:style w:type="paragraph" w:customStyle="1" w:styleId="PFI-odstavec">
    <w:name w:val="PFI-odstavec"/>
    <w:basedOn w:val="Normln"/>
    <w:link w:val="PFI-odstavecChar"/>
    <w:rsid w:val="009741EB"/>
    <w:pPr>
      <w:tabs>
        <w:tab w:val="num" w:pos="680"/>
      </w:tabs>
      <w:suppressAutoHyphens/>
      <w:spacing w:after="120" w:line="240" w:lineRule="auto"/>
    </w:pPr>
    <w:rPr>
      <w:rFonts w:ascii="Palatino Linotype" w:eastAsia="Times New Roman" w:hAnsi="Palatino Linotype" w:cs="Times New Roman"/>
      <w:szCs w:val="24"/>
      <w:lang w:val="x-none" w:eastAsia="ar-SA"/>
    </w:rPr>
  </w:style>
  <w:style w:type="paragraph" w:customStyle="1" w:styleId="PFI-pismeno">
    <w:name w:val="PFI-pismeno"/>
    <w:basedOn w:val="PFI-odstavec"/>
    <w:rsid w:val="009741EB"/>
    <w:pPr>
      <w:tabs>
        <w:tab w:val="clear" w:pos="680"/>
        <w:tab w:val="num" w:pos="720"/>
      </w:tabs>
      <w:ind w:left="720" w:hanging="360"/>
    </w:pPr>
  </w:style>
  <w:style w:type="character" w:customStyle="1" w:styleId="PFI-odstavecChar">
    <w:name w:val="PFI-odstavec Char"/>
    <w:link w:val="PFI-odstavec"/>
    <w:rsid w:val="009741EB"/>
    <w:rPr>
      <w:rFonts w:ascii="Palatino Linotype" w:eastAsia="Times New Roman" w:hAnsi="Palatino Linotype"/>
      <w:sz w:val="22"/>
      <w:szCs w:val="24"/>
      <w:lang w:eastAsia="ar-SA"/>
    </w:rPr>
  </w:style>
  <w:style w:type="character" w:styleId="Siln">
    <w:name w:val="Strong"/>
    <w:rsid w:val="009741EB"/>
    <w:rPr>
      <w:b/>
      <w:bCs/>
    </w:rPr>
  </w:style>
  <w:style w:type="paragraph" w:customStyle="1" w:styleId="ZkladntextodsazenIMP">
    <w:name w:val="Základní text odsazený_IMP"/>
    <w:basedOn w:val="Normln"/>
    <w:rsid w:val="009741EB"/>
    <w:pPr>
      <w:tabs>
        <w:tab w:val="left" w:pos="6720"/>
      </w:tabs>
      <w:suppressAutoHyphens/>
      <w:overflowPunct w:val="0"/>
      <w:autoSpaceDE w:val="0"/>
      <w:autoSpaceDN w:val="0"/>
      <w:adjustRightInd w:val="0"/>
      <w:spacing w:after="0" w:line="228" w:lineRule="auto"/>
      <w:ind w:left="227"/>
      <w:jc w:val="left"/>
    </w:pPr>
    <w:rPr>
      <w:rFonts w:ascii="Times New Roman" w:eastAsia="Times New Roman" w:hAnsi="Times New Roman" w:cs="Times New Roman"/>
      <w:szCs w:val="20"/>
      <w:lang w:eastAsia="cs-CZ"/>
    </w:rPr>
  </w:style>
  <w:style w:type="paragraph" w:customStyle="1" w:styleId="Zkladntext24">
    <w:name w:val="Základní text 24"/>
    <w:basedOn w:val="Normln"/>
    <w:uiPriority w:val="99"/>
    <w:rsid w:val="009741EB"/>
    <w:pPr>
      <w:suppressAutoHyphens/>
      <w:spacing w:after="0" w:line="240" w:lineRule="auto"/>
    </w:pPr>
    <w:rPr>
      <w:rFonts w:eastAsia="Times New Roman" w:cs="Times New Roman"/>
      <w:sz w:val="20"/>
      <w:szCs w:val="20"/>
      <w:lang w:eastAsia="ar-SA"/>
    </w:rPr>
  </w:style>
  <w:style w:type="paragraph" w:customStyle="1" w:styleId="Textpodpsmennseznam">
    <w:name w:val="Text pod písmenný seznam"/>
    <w:basedOn w:val="TextnormlnPVL"/>
    <w:link w:val="TextpodpsmennseznamChar"/>
    <w:qFormat/>
    <w:rsid w:val="009741EB"/>
    <w:pPr>
      <w:ind w:left="851"/>
    </w:pPr>
  </w:style>
  <w:style w:type="paragraph" w:customStyle="1" w:styleId="Identifikacepoddodavatel">
    <w:name w:val="Identifikace poddodavatelů"/>
    <w:basedOn w:val="SamostatntextpodlnekPVL"/>
    <w:link w:val="IdentifikacepoddodavatelChar"/>
    <w:qFormat/>
    <w:rsid w:val="009741EB"/>
    <w:pPr>
      <w:tabs>
        <w:tab w:val="left" w:pos="1985"/>
      </w:tabs>
      <w:ind w:left="1985" w:hanging="1560"/>
    </w:pPr>
  </w:style>
  <w:style w:type="character" w:customStyle="1" w:styleId="TextpodpsmennseznamChar">
    <w:name w:val="Text pod písmenný seznam Char"/>
    <w:link w:val="Textpodpsmennseznam"/>
    <w:rsid w:val="009741EB"/>
    <w:rPr>
      <w:rFonts w:ascii="Arial" w:hAnsi="Arial" w:cs="Calibri"/>
      <w:sz w:val="22"/>
      <w:szCs w:val="22"/>
      <w:lang w:val="x-none" w:eastAsia="en-US"/>
    </w:rPr>
  </w:style>
  <w:style w:type="paragraph" w:customStyle="1" w:styleId="Zvrsmlapodpisy">
    <w:name w:val="Závěr sml a podpisy"/>
    <w:basedOn w:val="TextnormlnPVL"/>
    <w:link w:val="ZvrsmlapodpisyChar"/>
    <w:qFormat/>
    <w:rsid w:val="00C94533"/>
    <w:pPr>
      <w:tabs>
        <w:tab w:val="left" w:pos="4395"/>
      </w:tabs>
    </w:pPr>
    <w:rPr>
      <w:lang w:val="cs-CZ"/>
    </w:rPr>
  </w:style>
  <w:style w:type="character" w:customStyle="1" w:styleId="IdentifikacepoddodavatelChar">
    <w:name w:val="Identifikace poddodavatelů Char"/>
    <w:basedOn w:val="SamostatntextpodlnekPVLChar"/>
    <w:link w:val="Identifikacepoddodavatel"/>
    <w:rsid w:val="009741EB"/>
    <w:rPr>
      <w:rFonts w:ascii="Arial" w:hAnsi="Arial"/>
      <w:sz w:val="22"/>
      <w:szCs w:val="22"/>
      <w:lang w:val="x-none" w:eastAsia="en-US"/>
    </w:rPr>
  </w:style>
  <w:style w:type="character" w:styleId="slostrnky">
    <w:name w:val="page number"/>
    <w:basedOn w:val="Standardnpsmoodstavce"/>
    <w:rsid w:val="005608AB"/>
  </w:style>
  <w:style w:type="character" w:customStyle="1" w:styleId="ZvrsmlapodpisyChar">
    <w:name w:val="Závěr sml a podpisy Char"/>
    <w:basedOn w:val="TextnormlnPVLChar"/>
    <w:link w:val="Zvrsmlapodpisy"/>
    <w:rsid w:val="00C94533"/>
    <w:rPr>
      <w:rFonts w:ascii="Arial" w:hAnsi="Arial"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0"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locked="1" w:uiPriority="39" w:qFormat="1"/>
  </w:latentStyles>
  <w:style w:type="paragraph" w:default="1" w:styleId="Normln">
    <w:name w:val="Normal"/>
    <w:rsid w:val="00F25925"/>
    <w:pPr>
      <w:spacing w:after="100" w:line="288" w:lineRule="auto"/>
      <w:jc w:val="both"/>
    </w:pPr>
    <w:rPr>
      <w:rFonts w:ascii="Arial" w:hAnsi="Arial" w:cs="Calibri"/>
      <w:sz w:val="22"/>
      <w:szCs w:val="22"/>
      <w:lang w:eastAsia="en-US"/>
    </w:rPr>
  </w:style>
  <w:style w:type="paragraph" w:styleId="Nadpis1">
    <w:name w:val="heading 1"/>
    <w:basedOn w:val="Normln"/>
    <w:next w:val="Normln"/>
    <w:link w:val="Nadpis1Char"/>
    <w:uiPriority w:val="9"/>
    <w:rsid w:val="005442BD"/>
    <w:pPr>
      <w:spacing w:before="240"/>
      <w:outlineLvl w:val="0"/>
    </w:pPr>
    <w:rPr>
      <w:rFonts w:eastAsia="Times New Roman" w:cs="Times New Roman"/>
      <w:b/>
      <w:caps/>
      <w:sz w:val="20"/>
      <w:szCs w:val="20"/>
      <w:lang w:val="x-none" w:eastAsia="cs-CZ"/>
    </w:rPr>
  </w:style>
  <w:style w:type="paragraph" w:styleId="Nadpis2">
    <w:name w:val="heading 2"/>
    <w:basedOn w:val="TextnormlnPVL"/>
    <w:next w:val="Normln"/>
    <w:link w:val="Nadpis2Char"/>
    <w:uiPriority w:val="9"/>
    <w:unhideWhenUsed/>
    <w:rsid w:val="008C7C9E"/>
    <w:rPr>
      <w:sz w:val="20"/>
      <w:szCs w:val="20"/>
      <w:lang w:eastAsia="x-none"/>
    </w:rPr>
  </w:style>
  <w:style w:type="paragraph" w:styleId="Nadpis3">
    <w:name w:val="heading 3"/>
    <w:basedOn w:val="Normln"/>
    <w:next w:val="Normln"/>
    <w:link w:val="Nadpis3Char"/>
    <w:uiPriority w:val="9"/>
    <w:unhideWhenUsed/>
    <w:rsid w:val="00EC10C5"/>
    <w:pPr>
      <w:keepNext/>
      <w:spacing w:before="360" w:after="120" w:line="240" w:lineRule="auto"/>
      <w:outlineLvl w:val="2"/>
    </w:pPr>
    <w:rPr>
      <w:rFonts w:eastAsia="Times New Roman" w:cs="Times New Roman"/>
      <w:b/>
      <w:sz w:val="20"/>
      <w:szCs w:val="20"/>
      <w:lang w:val="x-none" w:eastAsia="x-none"/>
    </w:rPr>
  </w:style>
  <w:style w:type="paragraph" w:styleId="Nadpis4">
    <w:name w:val="heading 4"/>
    <w:basedOn w:val="Nadpis3"/>
    <w:next w:val="Normln"/>
    <w:link w:val="Nadpis4Char"/>
    <w:uiPriority w:val="9"/>
    <w:unhideWhenUsed/>
    <w:rsid w:val="005442BD"/>
    <w:pPr>
      <w:outlineLvl w:val="3"/>
    </w:pPr>
    <w:rPr>
      <w:lang w:eastAsia="cs-CZ"/>
    </w:rPr>
  </w:style>
  <w:style w:type="paragraph" w:styleId="Nadpis7">
    <w:name w:val="heading 7"/>
    <w:basedOn w:val="Normln"/>
    <w:next w:val="Normln"/>
    <w:link w:val="Nadpis7Char"/>
    <w:uiPriority w:val="9"/>
    <w:semiHidden/>
    <w:unhideWhenUsed/>
    <w:qFormat/>
    <w:locked/>
    <w:rsid w:val="00EF063A"/>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unhideWhenUsed/>
    <w:rsid w:val="00BC748B"/>
    <w:rPr>
      <w:sz w:val="16"/>
      <w:szCs w:val="16"/>
    </w:rPr>
  </w:style>
  <w:style w:type="paragraph" w:styleId="Textkomente">
    <w:name w:val="annotation text"/>
    <w:basedOn w:val="Normln"/>
    <w:link w:val="TextkomenteChar"/>
    <w:uiPriority w:val="99"/>
    <w:semiHidden/>
    <w:unhideWhenUsed/>
    <w:rsid w:val="00BC748B"/>
    <w:pPr>
      <w:spacing w:line="240" w:lineRule="auto"/>
    </w:pPr>
    <w:rPr>
      <w:rFonts w:cs="Times New Roman"/>
      <w:sz w:val="20"/>
      <w:szCs w:val="20"/>
      <w:lang w:val="x-none" w:eastAsia="x-none"/>
    </w:rPr>
  </w:style>
  <w:style w:type="character" w:customStyle="1" w:styleId="TextkomenteChar">
    <w:name w:val="Text komentáře Char"/>
    <w:link w:val="Textkomente"/>
    <w:uiPriority w:val="99"/>
    <w:semiHidden/>
    <w:rsid w:val="00BC748B"/>
    <w:rPr>
      <w:rFonts w:ascii="Arial" w:eastAsia="Calibri" w:hAnsi="Arial" w:cs="Calibri"/>
      <w:sz w:val="20"/>
      <w:szCs w:val="20"/>
    </w:rPr>
  </w:style>
  <w:style w:type="paragraph" w:customStyle="1" w:styleId="lneksmlouvytextPVL">
    <w:name w:val="Článek smlouvy text (PVL)"/>
    <w:basedOn w:val="TextnormlnPVL"/>
    <w:link w:val="lneksmlouvytextPVLChar"/>
    <w:qFormat/>
    <w:rsid w:val="00006DFB"/>
    <w:pPr>
      <w:numPr>
        <w:ilvl w:val="1"/>
        <w:numId w:val="4"/>
      </w:numPr>
      <w:tabs>
        <w:tab w:val="left" w:pos="426"/>
      </w:tabs>
      <w:ind w:left="426" w:hanging="426"/>
    </w:pPr>
  </w:style>
  <w:style w:type="paragraph" w:styleId="Pedmtkomente">
    <w:name w:val="annotation subject"/>
    <w:basedOn w:val="Textkomente"/>
    <w:next w:val="Textkomente"/>
    <w:link w:val="PedmtkomenteChar"/>
    <w:uiPriority w:val="99"/>
    <w:semiHidden/>
    <w:unhideWhenUsed/>
    <w:rsid w:val="00BC748B"/>
    <w:rPr>
      <w:b/>
      <w:bCs/>
    </w:rPr>
  </w:style>
  <w:style w:type="character" w:customStyle="1" w:styleId="Nadpis1Char">
    <w:name w:val="Nadpis 1 Char"/>
    <w:link w:val="Nadpis1"/>
    <w:uiPriority w:val="9"/>
    <w:rsid w:val="005442BD"/>
    <w:rPr>
      <w:rFonts w:ascii="Arial" w:eastAsia="Times New Roman" w:hAnsi="Arial" w:cs="Arial"/>
      <w:b/>
      <w:caps/>
      <w:lang w:eastAsia="cs-CZ"/>
    </w:rPr>
  </w:style>
  <w:style w:type="character" w:customStyle="1" w:styleId="Nadpis2Char">
    <w:name w:val="Nadpis 2 Char"/>
    <w:link w:val="Nadpis2"/>
    <w:uiPriority w:val="9"/>
    <w:rsid w:val="008C7C9E"/>
    <w:rPr>
      <w:rFonts w:ascii="Arial" w:eastAsia="Calibri" w:hAnsi="Arial" w:cs="Calibri"/>
    </w:rPr>
  </w:style>
  <w:style w:type="character" w:customStyle="1" w:styleId="Nadpis3Char">
    <w:name w:val="Nadpis 3 Char"/>
    <w:link w:val="Nadpis3"/>
    <w:uiPriority w:val="9"/>
    <w:rsid w:val="005442BD"/>
    <w:rPr>
      <w:rFonts w:ascii="Arial" w:eastAsia="Times New Roman" w:hAnsi="Arial" w:cs="Arial"/>
      <w:b/>
    </w:rPr>
  </w:style>
  <w:style w:type="paragraph" w:styleId="Odstavecseseznamem">
    <w:name w:val="List Paragraph"/>
    <w:basedOn w:val="Normln"/>
    <w:uiPriority w:val="99"/>
    <w:qFormat/>
    <w:rsid w:val="002D5271"/>
    <w:pPr>
      <w:ind w:left="720"/>
      <w:contextualSpacing/>
    </w:pPr>
    <w:rPr>
      <w:rFonts w:cs="Times New Roman"/>
    </w:rPr>
  </w:style>
  <w:style w:type="paragraph" w:styleId="Zhlav">
    <w:name w:val="header"/>
    <w:basedOn w:val="Normln"/>
    <w:link w:val="Zhlav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hlavChar">
    <w:name w:val="Záhlaví Char"/>
    <w:link w:val="Zhlav"/>
    <w:uiPriority w:val="99"/>
    <w:rsid w:val="00771BAE"/>
    <w:rPr>
      <w:rFonts w:ascii="Calibri" w:hAnsi="Calibri"/>
      <w:spacing w:val="3"/>
      <w:szCs w:val="20"/>
      <w:lang w:eastAsia="cs-CZ"/>
    </w:rPr>
  </w:style>
  <w:style w:type="paragraph" w:styleId="Zpat">
    <w:name w:val="footer"/>
    <w:basedOn w:val="Normln"/>
    <w:link w:val="Zpat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patChar">
    <w:name w:val="Zápatí Char"/>
    <w:link w:val="Zpat"/>
    <w:uiPriority w:val="99"/>
    <w:rsid w:val="00771BAE"/>
    <w:rPr>
      <w:rFonts w:ascii="Calibri" w:hAnsi="Calibri"/>
      <w:spacing w:val="3"/>
      <w:szCs w:val="20"/>
      <w:lang w:eastAsia="cs-CZ"/>
    </w:rPr>
  </w:style>
  <w:style w:type="paragraph" w:styleId="Textbubliny">
    <w:name w:val="Balloon Text"/>
    <w:basedOn w:val="Normln"/>
    <w:link w:val="TextbublinyChar"/>
    <w:uiPriority w:val="99"/>
    <w:semiHidden/>
    <w:unhideWhenUsed/>
    <w:rsid w:val="00771BAE"/>
    <w:pPr>
      <w:spacing w:after="0" w:line="240" w:lineRule="auto"/>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paragraph" w:customStyle="1" w:styleId="RLslovanodstavec">
    <w:name w:val="RL Číslovaný odstavec"/>
    <w:basedOn w:val="Normln"/>
    <w:rsid w:val="00EA64B0"/>
    <w:pPr>
      <w:tabs>
        <w:tab w:val="num" w:pos="737"/>
      </w:tabs>
      <w:spacing w:after="120" w:line="340" w:lineRule="exact"/>
      <w:ind w:left="737" w:hanging="737"/>
    </w:pPr>
    <w:rPr>
      <w:rFonts w:ascii="Calibri" w:hAnsi="Calibri" w:cs="Times New Roman"/>
      <w:spacing w:val="-4"/>
      <w:szCs w:val="20"/>
    </w:rPr>
  </w:style>
  <w:style w:type="paragraph" w:styleId="Obsah2">
    <w:name w:val="toc 2"/>
    <w:basedOn w:val="Normln"/>
    <w:next w:val="Normln"/>
    <w:autoRedefine/>
    <w:uiPriority w:val="39"/>
    <w:unhideWhenUsed/>
    <w:rsid w:val="00957529"/>
    <w:pPr>
      <w:ind w:left="220"/>
    </w:pPr>
  </w:style>
  <w:style w:type="paragraph" w:styleId="Obsah1">
    <w:name w:val="toc 1"/>
    <w:basedOn w:val="Normln"/>
    <w:next w:val="Normln"/>
    <w:autoRedefine/>
    <w:uiPriority w:val="39"/>
    <w:unhideWhenUsed/>
    <w:rsid w:val="00957529"/>
  </w:style>
  <w:style w:type="paragraph" w:styleId="Obsah3">
    <w:name w:val="toc 3"/>
    <w:basedOn w:val="Normln"/>
    <w:next w:val="Normln"/>
    <w:autoRedefine/>
    <w:uiPriority w:val="39"/>
    <w:unhideWhenUsed/>
    <w:rsid w:val="00957529"/>
    <w:pPr>
      <w:ind w:left="440"/>
    </w:pPr>
  </w:style>
  <w:style w:type="character" w:styleId="Hypertextovodkaz">
    <w:name w:val="Hyperlink"/>
    <w:uiPriority w:val="99"/>
    <w:unhideWhenUsed/>
    <w:rsid w:val="00957529"/>
    <w:rPr>
      <w:color w:val="0000FF"/>
      <w:u w:val="single"/>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9"/>
    <w:rsid w:val="005442BD"/>
    <w:rPr>
      <w:rFonts w:ascii="Arial" w:eastAsia="Times New Roman" w:hAnsi="Arial" w:cs="Arial"/>
      <w:b/>
      <w:lang w:eastAsia="cs-CZ"/>
    </w:rPr>
  </w:style>
  <w:style w:type="numbering" w:customStyle="1" w:styleId="AKFZlneknadpis">
    <w:name w:val="AKFZ_článek nadpis"/>
    <w:uiPriority w:val="99"/>
    <w:rsid w:val="005442BD"/>
    <w:pPr>
      <w:numPr>
        <w:numId w:val="2"/>
      </w:numPr>
    </w:pPr>
  </w:style>
  <w:style w:type="paragraph" w:styleId="Zkladntext">
    <w:name w:val="Body Text"/>
    <w:basedOn w:val="Normln"/>
    <w:link w:val="ZkladntextChar"/>
    <w:uiPriority w:val="99"/>
    <w:semiHidden/>
    <w:rsid w:val="005442BD"/>
    <w:pPr>
      <w:spacing w:after="120"/>
    </w:pPr>
    <w:rPr>
      <w:rFonts w:cs="Times New Roman"/>
      <w:sz w:val="20"/>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TextnormlnPVL">
    <w:name w:val="Text normální (PVL)"/>
    <w:basedOn w:val="Normln"/>
    <w:link w:val="TextnormlnPVLChar"/>
    <w:qFormat/>
    <w:rsid w:val="00081417"/>
    <w:pPr>
      <w:spacing w:after="0" w:line="240" w:lineRule="auto"/>
      <w:outlineLvl w:val="1"/>
    </w:pPr>
    <w:rPr>
      <w:rFonts w:cs="Times New Roman"/>
      <w:lang w:val="x-none"/>
    </w:rPr>
  </w:style>
  <w:style w:type="character" w:customStyle="1" w:styleId="TextnormlnPVLChar">
    <w:name w:val="Text normální (PVL) Char"/>
    <w:link w:val="TextnormlnPVL"/>
    <w:rsid w:val="00081417"/>
    <w:rPr>
      <w:rFonts w:ascii="Arial" w:hAnsi="Arial" w:cs="Calibri"/>
      <w:sz w:val="22"/>
      <w:szCs w:val="22"/>
      <w:lang w:eastAsia="en-US"/>
    </w:rPr>
  </w:style>
  <w:style w:type="paragraph" w:customStyle="1" w:styleId="lneksmlouvynadpisPVL">
    <w:name w:val="Článek smlouvy nadpis (PVL)"/>
    <w:basedOn w:val="TextnormlnPVL"/>
    <w:qFormat/>
    <w:rsid w:val="00EF063A"/>
    <w:pPr>
      <w:numPr>
        <w:numId w:val="4"/>
      </w:numPr>
      <w:tabs>
        <w:tab w:val="left" w:pos="426"/>
      </w:tabs>
      <w:spacing w:before="120" w:after="120"/>
      <w:jc w:val="center"/>
      <w:outlineLvl w:val="0"/>
    </w:pPr>
    <w:rPr>
      <w:b/>
      <w:u w:val="single"/>
    </w:rPr>
  </w:style>
  <w:style w:type="paragraph" w:customStyle="1" w:styleId="PreambulePVL">
    <w:name w:val="Preambule (PVL)"/>
    <w:qFormat/>
    <w:rsid w:val="00081417"/>
    <w:pPr>
      <w:numPr>
        <w:numId w:val="3"/>
      </w:numPr>
      <w:tabs>
        <w:tab w:val="clear" w:pos="680"/>
        <w:tab w:val="left" w:pos="426"/>
      </w:tabs>
      <w:spacing w:before="120" w:after="120"/>
      <w:ind w:left="425" w:hanging="425"/>
      <w:jc w:val="both"/>
    </w:pPr>
    <w:rPr>
      <w:rFonts w:ascii="Arial" w:hAnsi="Arial" w:cs="Calibri"/>
      <w:sz w:val="22"/>
      <w:szCs w:val="22"/>
      <w:lang w:eastAsia="en-US"/>
    </w:rPr>
  </w:style>
  <w:style w:type="paragraph" w:styleId="Nadpisobsahu">
    <w:name w:val="TOC Heading"/>
    <w:basedOn w:val="Nadpis1"/>
    <w:next w:val="Normln"/>
    <w:uiPriority w:val="39"/>
    <w:semiHidden/>
    <w:unhideWhenUsed/>
    <w:qFormat/>
    <w:locked/>
    <w:rsid w:val="004354BB"/>
    <w:pPr>
      <w:keepNext/>
      <w:keepLines/>
      <w:spacing w:before="480" w:after="0" w:line="276" w:lineRule="auto"/>
      <w:jc w:val="left"/>
      <w:outlineLvl w:val="9"/>
    </w:pPr>
    <w:rPr>
      <w:rFonts w:ascii="Cambria" w:hAnsi="Cambria"/>
      <w:bCs/>
      <w:caps w:val="0"/>
      <w:color w:val="365F91"/>
      <w:sz w:val="28"/>
      <w:szCs w:val="28"/>
    </w:rPr>
  </w:style>
  <w:style w:type="paragraph" w:customStyle="1" w:styleId="SeznamsmlouvaPVL">
    <w:name w:val="Seznam smlouva (PVL)"/>
    <w:basedOn w:val="lneksmlouvytextPVL"/>
    <w:link w:val="SeznamsmlouvaPVLChar"/>
    <w:qFormat/>
    <w:rsid w:val="00006DFB"/>
    <w:pPr>
      <w:numPr>
        <w:ilvl w:val="2"/>
      </w:numPr>
      <w:tabs>
        <w:tab w:val="clear" w:pos="426"/>
        <w:tab w:val="left" w:pos="851"/>
      </w:tabs>
      <w:ind w:left="851" w:hanging="425"/>
    </w:pPr>
  </w:style>
  <w:style w:type="character" w:customStyle="1" w:styleId="lneksmlouvytextPVLChar">
    <w:name w:val="Článek smlouvy text (PVL) Char"/>
    <w:link w:val="lneksmlouvytextPVL"/>
    <w:rsid w:val="00006DFB"/>
    <w:rPr>
      <w:rFonts w:ascii="Arial" w:hAnsi="Arial" w:cs="Calibri"/>
      <w:sz w:val="22"/>
      <w:szCs w:val="22"/>
      <w:lang w:val="x-none" w:eastAsia="en-US"/>
    </w:rPr>
  </w:style>
  <w:style w:type="character" w:customStyle="1" w:styleId="SeznamsmlouvaPVLChar">
    <w:name w:val="Seznam smlouva (PVL) Char"/>
    <w:link w:val="SeznamsmlouvaPVL"/>
    <w:rsid w:val="00006DFB"/>
    <w:rPr>
      <w:rFonts w:ascii="Arial" w:hAnsi="Arial"/>
      <w:sz w:val="22"/>
      <w:szCs w:val="22"/>
      <w:lang w:val="x-none" w:eastAsia="en-US"/>
    </w:rPr>
  </w:style>
  <w:style w:type="paragraph" w:customStyle="1" w:styleId="SamostatntextpodlnekPVL">
    <w:name w:val="Samostatný text pod článek (PVL)"/>
    <w:basedOn w:val="Normln"/>
    <w:link w:val="SamostatntextpodlnekPVLChar"/>
    <w:qFormat/>
    <w:rsid w:val="009741EB"/>
    <w:pPr>
      <w:spacing w:after="0" w:line="240" w:lineRule="auto"/>
      <w:ind w:left="425"/>
    </w:pPr>
    <w:rPr>
      <w:rFonts w:cs="Times New Roman"/>
      <w:lang w:val="x-none"/>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SamostatntextpodlnekPVLChar">
    <w:name w:val="Samostatný text pod článek (PVL) Char"/>
    <w:link w:val="SamostatntextpodlnekPVL"/>
    <w:rsid w:val="009741EB"/>
    <w:rPr>
      <w:rFonts w:ascii="Arial" w:hAnsi="Arial"/>
      <w:sz w:val="22"/>
      <w:szCs w:val="22"/>
      <w:lang w:val="x-none" w:eastAsia="en-US"/>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Zkladntext21">
    <w:name w:val="Základní text 21"/>
    <w:basedOn w:val="Normln"/>
    <w:rsid w:val="00FE439B"/>
    <w:pPr>
      <w:suppressAutoHyphens/>
      <w:spacing w:after="0" w:line="240" w:lineRule="auto"/>
      <w:jc w:val="center"/>
    </w:pPr>
    <w:rPr>
      <w:rFonts w:eastAsia="Times New Roman" w:cs="Times New Roman"/>
      <w:sz w:val="20"/>
      <w:szCs w:val="20"/>
      <w:lang w:eastAsia="ar-SA"/>
    </w:rPr>
  </w:style>
  <w:style w:type="paragraph" w:customStyle="1" w:styleId="Nzevsmlouvy">
    <w:name w:val="Název smlouvy"/>
    <w:basedOn w:val="TextnormlnPVL"/>
    <w:link w:val="NzevsmlouvyChar"/>
    <w:qFormat/>
    <w:rsid w:val="00DB6DC4"/>
    <w:pPr>
      <w:jc w:val="center"/>
    </w:pPr>
    <w:rPr>
      <w:b/>
      <w:sz w:val="48"/>
    </w:rPr>
  </w:style>
  <w:style w:type="paragraph" w:customStyle="1" w:styleId="Smluvnstrananzev">
    <w:name w:val="Smluvní strana název"/>
    <w:basedOn w:val="TextnormlnPVL"/>
    <w:link w:val="SmluvnstrananzevChar"/>
    <w:qFormat/>
    <w:rsid w:val="00FE439B"/>
    <w:pPr>
      <w:tabs>
        <w:tab w:val="left" w:pos="2835"/>
      </w:tabs>
    </w:pPr>
    <w:rPr>
      <w:b/>
      <w:sz w:val="24"/>
    </w:rPr>
  </w:style>
  <w:style w:type="character" w:customStyle="1" w:styleId="NzevsmlouvyChar">
    <w:name w:val="Název smlouvy Char"/>
    <w:link w:val="Nzevsmlouvy"/>
    <w:rsid w:val="00DB6DC4"/>
    <w:rPr>
      <w:rFonts w:ascii="Arial" w:hAnsi="Arial" w:cs="Calibri"/>
      <w:b/>
      <w:sz w:val="48"/>
      <w:szCs w:val="22"/>
      <w:lang w:val="x-none" w:eastAsia="en-US"/>
    </w:rPr>
  </w:style>
  <w:style w:type="paragraph" w:customStyle="1" w:styleId="Identifikacesmluvnstrany">
    <w:name w:val="Identifikace smluvní strany"/>
    <w:basedOn w:val="TextnormlnPVL"/>
    <w:link w:val="IdentifikacesmluvnstranyChar"/>
    <w:qFormat/>
    <w:rsid w:val="00FE439B"/>
    <w:pPr>
      <w:tabs>
        <w:tab w:val="left" w:pos="2835"/>
      </w:tabs>
    </w:pPr>
  </w:style>
  <w:style w:type="character" w:customStyle="1" w:styleId="SmluvnstrananzevChar">
    <w:name w:val="Smluvní strana název Char"/>
    <w:link w:val="Smluvnstrananzev"/>
    <w:rsid w:val="00FE439B"/>
    <w:rPr>
      <w:rFonts w:ascii="Arial" w:hAnsi="Arial" w:cs="Calibri"/>
      <w:b/>
      <w:sz w:val="24"/>
      <w:szCs w:val="22"/>
      <w:lang w:eastAsia="en-US"/>
    </w:rPr>
  </w:style>
  <w:style w:type="paragraph" w:customStyle="1" w:styleId="Oprvnnkjednnapodpisusml">
    <w:name w:val="Oprávnění k jednání a podpisu sml"/>
    <w:basedOn w:val="TextnormlnPVL"/>
    <w:link w:val="OprvnnkjednnapodpisusmlChar"/>
    <w:qFormat/>
    <w:rsid w:val="00B236E8"/>
    <w:pPr>
      <w:tabs>
        <w:tab w:val="left" w:pos="4253"/>
      </w:tabs>
      <w:ind w:left="4253" w:hanging="4253"/>
    </w:pPr>
  </w:style>
  <w:style w:type="character" w:customStyle="1" w:styleId="IdentifikacesmluvnstranyChar">
    <w:name w:val="Identifikace smluvní strany Char"/>
    <w:basedOn w:val="TextnormlnPVLChar"/>
    <w:link w:val="Identifikacesmluvnstrany"/>
    <w:rsid w:val="00FE439B"/>
    <w:rPr>
      <w:rFonts w:ascii="Arial" w:hAnsi="Arial" w:cs="Calibri"/>
      <w:sz w:val="22"/>
      <w:szCs w:val="22"/>
      <w:lang w:eastAsia="en-US"/>
    </w:rPr>
  </w:style>
  <w:style w:type="paragraph" w:customStyle="1" w:styleId="Meziodstavce">
    <w:name w:val="Meziodstavce"/>
    <w:basedOn w:val="TextnormlnPVL"/>
    <w:link w:val="MeziodstavceChar"/>
    <w:qFormat/>
    <w:rsid w:val="00EF063A"/>
  </w:style>
  <w:style w:type="character" w:customStyle="1" w:styleId="OprvnnkjednnapodpisusmlChar">
    <w:name w:val="Oprávnění k jednání a podpisu sml Char"/>
    <w:basedOn w:val="TextnormlnPVLChar"/>
    <w:link w:val="Oprvnnkjednnapodpisusml"/>
    <w:rsid w:val="00B236E8"/>
    <w:rPr>
      <w:rFonts w:ascii="Arial" w:hAnsi="Arial" w:cs="Calibri"/>
      <w:sz w:val="22"/>
      <w:szCs w:val="22"/>
      <w:lang w:eastAsia="en-US"/>
    </w:rPr>
  </w:style>
  <w:style w:type="character" w:customStyle="1" w:styleId="Nadpis7Char">
    <w:name w:val="Nadpis 7 Char"/>
    <w:link w:val="Nadpis7"/>
    <w:uiPriority w:val="9"/>
    <w:semiHidden/>
    <w:rsid w:val="00EF063A"/>
    <w:rPr>
      <w:rFonts w:ascii="Calibri" w:eastAsia="Times New Roman" w:hAnsi="Calibri" w:cs="Times New Roman"/>
      <w:sz w:val="24"/>
      <w:szCs w:val="24"/>
      <w:lang w:eastAsia="en-US"/>
    </w:rPr>
  </w:style>
  <w:style w:type="character" w:customStyle="1" w:styleId="MeziodstavceChar">
    <w:name w:val="Meziodstavce Char"/>
    <w:basedOn w:val="TextnormlnPVLChar"/>
    <w:link w:val="Meziodstavce"/>
    <w:rsid w:val="00EF063A"/>
    <w:rPr>
      <w:rFonts w:ascii="Arial" w:hAnsi="Arial" w:cs="Calibri"/>
      <w:sz w:val="22"/>
      <w:szCs w:val="22"/>
      <w:lang w:eastAsia="en-US"/>
    </w:rPr>
  </w:style>
  <w:style w:type="paragraph" w:customStyle="1" w:styleId="Zkladntext22">
    <w:name w:val="Základní text 22"/>
    <w:basedOn w:val="Normln"/>
    <w:rsid w:val="009741EB"/>
    <w:pPr>
      <w:suppressAutoHyphens/>
      <w:spacing w:after="0" w:line="240" w:lineRule="auto"/>
    </w:pPr>
    <w:rPr>
      <w:rFonts w:eastAsia="Times New Roman" w:cs="Times New Roman"/>
      <w:sz w:val="20"/>
      <w:szCs w:val="20"/>
      <w:lang w:eastAsia="ar-SA"/>
    </w:rPr>
  </w:style>
  <w:style w:type="paragraph" w:customStyle="1" w:styleId="Zkladntextodsazen31">
    <w:name w:val="Základní text odsazený 31"/>
    <w:basedOn w:val="Normln"/>
    <w:rsid w:val="009741EB"/>
    <w:pPr>
      <w:suppressAutoHyphens/>
      <w:spacing w:after="0" w:line="240" w:lineRule="auto"/>
      <w:ind w:left="709"/>
    </w:pPr>
    <w:rPr>
      <w:rFonts w:eastAsia="Times New Roman" w:cs="Arial"/>
      <w:sz w:val="20"/>
      <w:szCs w:val="20"/>
      <w:lang w:eastAsia="ar-SA"/>
    </w:rPr>
  </w:style>
  <w:style w:type="paragraph" w:customStyle="1" w:styleId="PFI-odstavec">
    <w:name w:val="PFI-odstavec"/>
    <w:basedOn w:val="Normln"/>
    <w:link w:val="PFI-odstavecChar"/>
    <w:rsid w:val="009741EB"/>
    <w:pPr>
      <w:tabs>
        <w:tab w:val="num" w:pos="680"/>
      </w:tabs>
      <w:suppressAutoHyphens/>
      <w:spacing w:after="120" w:line="240" w:lineRule="auto"/>
    </w:pPr>
    <w:rPr>
      <w:rFonts w:ascii="Palatino Linotype" w:eastAsia="Times New Roman" w:hAnsi="Palatino Linotype" w:cs="Times New Roman"/>
      <w:szCs w:val="24"/>
      <w:lang w:val="x-none" w:eastAsia="ar-SA"/>
    </w:rPr>
  </w:style>
  <w:style w:type="paragraph" w:customStyle="1" w:styleId="PFI-pismeno">
    <w:name w:val="PFI-pismeno"/>
    <w:basedOn w:val="PFI-odstavec"/>
    <w:rsid w:val="009741EB"/>
    <w:pPr>
      <w:tabs>
        <w:tab w:val="clear" w:pos="680"/>
        <w:tab w:val="num" w:pos="720"/>
      </w:tabs>
      <w:ind w:left="720" w:hanging="360"/>
    </w:pPr>
  </w:style>
  <w:style w:type="character" w:customStyle="1" w:styleId="PFI-odstavecChar">
    <w:name w:val="PFI-odstavec Char"/>
    <w:link w:val="PFI-odstavec"/>
    <w:rsid w:val="009741EB"/>
    <w:rPr>
      <w:rFonts w:ascii="Palatino Linotype" w:eastAsia="Times New Roman" w:hAnsi="Palatino Linotype"/>
      <w:sz w:val="22"/>
      <w:szCs w:val="24"/>
      <w:lang w:eastAsia="ar-SA"/>
    </w:rPr>
  </w:style>
  <w:style w:type="character" w:styleId="Siln">
    <w:name w:val="Strong"/>
    <w:rsid w:val="009741EB"/>
    <w:rPr>
      <w:b/>
      <w:bCs/>
    </w:rPr>
  </w:style>
  <w:style w:type="paragraph" w:customStyle="1" w:styleId="ZkladntextodsazenIMP">
    <w:name w:val="Základní text odsazený_IMP"/>
    <w:basedOn w:val="Normln"/>
    <w:rsid w:val="009741EB"/>
    <w:pPr>
      <w:tabs>
        <w:tab w:val="left" w:pos="6720"/>
      </w:tabs>
      <w:suppressAutoHyphens/>
      <w:overflowPunct w:val="0"/>
      <w:autoSpaceDE w:val="0"/>
      <w:autoSpaceDN w:val="0"/>
      <w:adjustRightInd w:val="0"/>
      <w:spacing w:after="0" w:line="228" w:lineRule="auto"/>
      <w:ind w:left="227"/>
      <w:jc w:val="left"/>
    </w:pPr>
    <w:rPr>
      <w:rFonts w:ascii="Times New Roman" w:eastAsia="Times New Roman" w:hAnsi="Times New Roman" w:cs="Times New Roman"/>
      <w:szCs w:val="20"/>
      <w:lang w:eastAsia="cs-CZ"/>
    </w:rPr>
  </w:style>
  <w:style w:type="paragraph" w:customStyle="1" w:styleId="Zkladntext24">
    <w:name w:val="Základní text 24"/>
    <w:basedOn w:val="Normln"/>
    <w:uiPriority w:val="99"/>
    <w:rsid w:val="009741EB"/>
    <w:pPr>
      <w:suppressAutoHyphens/>
      <w:spacing w:after="0" w:line="240" w:lineRule="auto"/>
    </w:pPr>
    <w:rPr>
      <w:rFonts w:eastAsia="Times New Roman" w:cs="Times New Roman"/>
      <w:sz w:val="20"/>
      <w:szCs w:val="20"/>
      <w:lang w:eastAsia="ar-SA"/>
    </w:rPr>
  </w:style>
  <w:style w:type="paragraph" w:customStyle="1" w:styleId="Textpodpsmennseznam">
    <w:name w:val="Text pod písmenný seznam"/>
    <w:basedOn w:val="TextnormlnPVL"/>
    <w:link w:val="TextpodpsmennseznamChar"/>
    <w:qFormat/>
    <w:rsid w:val="009741EB"/>
    <w:pPr>
      <w:ind w:left="851"/>
    </w:pPr>
  </w:style>
  <w:style w:type="paragraph" w:customStyle="1" w:styleId="Identifikacepoddodavatel">
    <w:name w:val="Identifikace poddodavatelů"/>
    <w:basedOn w:val="SamostatntextpodlnekPVL"/>
    <w:link w:val="IdentifikacepoddodavatelChar"/>
    <w:qFormat/>
    <w:rsid w:val="009741EB"/>
    <w:pPr>
      <w:tabs>
        <w:tab w:val="left" w:pos="1985"/>
      </w:tabs>
      <w:ind w:left="1985" w:hanging="1560"/>
    </w:pPr>
  </w:style>
  <w:style w:type="character" w:customStyle="1" w:styleId="TextpodpsmennseznamChar">
    <w:name w:val="Text pod písmenný seznam Char"/>
    <w:link w:val="Textpodpsmennseznam"/>
    <w:rsid w:val="009741EB"/>
    <w:rPr>
      <w:rFonts w:ascii="Arial" w:hAnsi="Arial" w:cs="Calibri"/>
      <w:sz w:val="22"/>
      <w:szCs w:val="22"/>
      <w:lang w:val="x-none" w:eastAsia="en-US"/>
    </w:rPr>
  </w:style>
  <w:style w:type="paragraph" w:customStyle="1" w:styleId="Zvrsmlapodpisy">
    <w:name w:val="Závěr sml a podpisy"/>
    <w:basedOn w:val="TextnormlnPVL"/>
    <w:link w:val="ZvrsmlapodpisyChar"/>
    <w:qFormat/>
    <w:rsid w:val="00C94533"/>
    <w:pPr>
      <w:tabs>
        <w:tab w:val="left" w:pos="4395"/>
      </w:tabs>
    </w:pPr>
    <w:rPr>
      <w:lang w:val="cs-CZ"/>
    </w:rPr>
  </w:style>
  <w:style w:type="character" w:customStyle="1" w:styleId="IdentifikacepoddodavatelChar">
    <w:name w:val="Identifikace poddodavatelů Char"/>
    <w:basedOn w:val="SamostatntextpodlnekPVLChar"/>
    <w:link w:val="Identifikacepoddodavatel"/>
    <w:rsid w:val="009741EB"/>
    <w:rPr>
      <w:rFonts w:ascii="Arial" w:hAnsi="Arial"/>
      <w:sz w:val="22"/>
      <w:szCs w:val="22"/>
      <w:lang w:val="x-none" w:eastAsia="en-US"/>
    </w:rPr>
  </w:style>
  <w:style w:type="character" w:styleId="slostrnky">
    <w:name w:val="page number"/>
    <w:basedOn w:val="Standardnpsmoodstavce"/>
    <w:rsid w:val="005608AB"/>
  </w:style>
  <w:style w:type="character" w:customStyle="1" w:styleId="ZvrsmlapodpisyChar">
    <w:name w:val="Závěr sml a podpisy Char"/>
    <w:basedOn w:val="TextnormlnPVLChar"/>
    <w:link w:val="Zvrsmlapodpisy"/>
    <w:rsid w:val="00C94533"/>
    <w:rPr>
      <w:rFonts w:ascii="Arial" w:hAnsi="Arial"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576567">
      <w:bodyDiv w:val="1"/>
      <w:marLeft w:val="0"/>
      <w:marRight w:val="0"/>
      <w:marTop w:val="0"/>
      <w:marBottom w:val="0"/>
      <w:divBdr>
        <w:top w:val="none" w:sz="0" w:space="0" w:color="auto"/>
        <w:left w:val="none" w:sz="0" w:space="0" w:color="auto"/>
        <w:bottom w:val="none" w:sz="0" w:space="0" w:color="auto"/>
        <w:right w:val="none" w:sz="0" w:space="0" w:color="auto"/>
      </w:divBdr>
    </w:div>
    <w:div w:id="971791470">
      <w:bodyDiv w:val="1"/>
      <w:marLeft w:val="0"/>
      <w:marRight w:val="0"/>
      <w:marTop w:val="0"/>
      <w:marBottom w:val="0"/>
      <w:divBdr>
        <w:top w:val="none" w:sz="0" w:space="0" w:color="auto"/>
        <w:left w:val="none" w:sz="0" w:space="0" w:color="auto"/>
        <w:bottom w:val="none" w:sz="0" w:space="0" w:color="auto"/>
        <w:right w:val="none" w:sz="0" w:space="0" w:color="auto"/>
      </w:divBdr>
    </w:div>
    <w:div w:id="1617638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pvl@pvl.cz"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S:\AKFZ%20Sablony%202015\smlouv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45E320-A583-478A-BB7B-2D21DC2AB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Template>
  <TotalTime>14</TotalTime>
  <Pages>13</Pages>
  <Words>5841</Words>
  <Characters>34464</Characters>
  <Application>Microsoft Office Word</Application>
  <DocSecurity>0</DocSecurity>
  <Lines>287</Lines>
  <Paragraphs>80</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40225</CharactersWithSpaces>
  <SharedDoc>false</SharedDoc>
  <HLinks>
    <vt:vector size="12" baseType="variant">
      <vt:variant>
        <vt:i4>786455</vt:i4>
      </vt:variant>
      <vt:variant>
        <vt:i4>3</vt:i4>
      </vt:variant>
      <vt:variant>
        <vt:i4>0</vt:i4>
      </vt:variant>
      <vt:variant>
        <vt:i4>5</vt:i4>
      </vt:variant>
      <vt:variant>
        <vt:lpwstr>http://www.eagri.cz/</vt:lpwstr>
      </vt:variant>
      <vt:variant>
        <vt:lpwstr/>
      </vt:variant>
      <vt:variant>
        <vt:i4>5308479</vt:i4>
      </vt:variant>
      <vt:variant>
        <vt:i4>0</vt:i4>
      </vt:variant>
      <vt:variant>
        <vt:i4>0</vt:i4>
      </vt:variant>
      <vt:variant>
        <vt:i4>5</vt:i4>
      </vt:variant>
      <vt:variant>
        <vt:lpwstr>mailto:zbynek.folk@pvl.cz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Zbyněk Pochmon</dc:creator>
  <cp:lastModifiedBy>Krigulová Lucie</cp:lastModifiedBy>
  <cp:revision>4</cp:revision>
  <cp:lastPrinted>2019-06-07T09:55:00Z</cp:lastPrinted>
  <dcterms:created xsi:type="dcterms:W3CDTF">2019-06-20T12:08:00Z</dcterms:created>
  <dcterms:modified xsi:type="dcterms:W3CDTF">2019-06-21T08:40:00Z</dcterms:modified>
</cp:coreProperties>
</file>